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D6E95" w14:textId="71839E6A" w:rsidR="00085484" w:rsidRPr="00085484" w:rsidRDefault="00195B89">
      <w:pPr>
        <w:rPr>
          <w:b/>
          <w:sz w:val="20"/>
          <w:szCs w:val="20"/>
        </w:rPr>
      </w:pPr>
      <w:ins w:id="0" w:author="作成者">
        <w:r>
          <w:rPr>
            <w:rFonts w:hint="eastAsia"/>
            <w:b/>
            <w:sz w:val="20"/>
            <w:szCs w:val="20"/>
          </w:rPr>
          <w:t>【実績報告時アンケート】</w:t>
        </w:r>
      </w:ins>
      <w:r w:rsidR="00B16E19">
        <w:rPr>
          <w:rFonts w:hint="eastAsia"/>
          <w:b/>
          <w:noProof/>
          <w:sz w:val="20"/>
          <w:szCs w:val="20"/>
        </w:rPr>
        <mc:AlternateContent>
          <mc:Choice Requires="wps">
            <w:drawing>
              <wp:anchor distT="0" distB="0" distL="114300" distR="114300" simplePos="0" relativeHeight="251661312" behindDoc="0" locked="0" layoutInCell="1" allowOverlap="1" wp14:anchorId="67D5F94B" wp14:editId="79F90783">
                <wp:simplePos x="0" y="0"/>
                <wp:positionH relativeFrom="column">
                  <wp:posOffset>3825240</wp:posOffset>
                </wp:positionH>
                <wp:positionV relativeFrom="paragraph">
                  <wp:posOffset>-367030</wp:posOffset>
                </wp:positionV>
                <wp:extent cx="1796415" cy="338666"/>
                <wp:effectExtent l="0" t="0" r="13335" b="23495"/>
                <wp:wrapNone/>
                <wp:docPr id="2" name="テキスト ボックス 2"/>
                <wp:cNvGraphicFramePr/>
                <a:graphic xmlns:a="http://schemas.openxmlformats.org/drawingml/2006/main">
                  <a:graphicData uri="http://schemas.microsoft.com/office/word/2010/wordprocessingShape">
                    <wps:wsp>
                      <wps:cNvSpPr txBox="1"/>
                      <wps:spPr>
                        <a:xfrm>
                          <a:off x="0" y="0"/>
                          <a:ext cx="1796415" cy="338666"/>
                        </a:xfrm>
                        <a:prstGeom prst="rect">
                          <a:avLst/>
                        </a:prstGeom>
                        <a:solidFill>
                          <a:schemeClr val="lt1"/>
                        </a:solidFill>
                        <a:ln w="12700">
                          <a:solidFill>
                            <a:prstClr val="black"/>
                          </a:solidFill>
                        </a:ln>
                      </wps:spPr>
                      <wps:txbx>
                        <w:txbxContent>
                          <w:p w14:paraId="3B33E004" w14:textId="22BB51AA" w:rsidR="00B16E19" w:rsidRPr="00282C52" w:rsidRDefault="00B16E19" w:rsidP="00282C52">
                            <w:pPr>
                              <w:jc w:val="center"/>
                              <w:rPr>
                                <w:szCs w:val="21"/>
                              </w:rPr>
                            </w:pPr>
                            <w:r w:rsidRPr="00EF21D3">
                              <w:rPr>
                                <w:rFonts w:hint="eastAsia"/>
                                <w:szCs w:val="21"/>
                              </w:rPr>
                              <w:t>入居者</w:t>
                            </w:r>
                            <w:r w:rsidRPr="00EF21D3">
                              <w:rPr>
                                <w:szCs w:val="21"/>
                              </w:rPr>
                              <w:t>用</w:t>
                            </w:r>
                            <w:ins w:id="1" w:author="作成者">
                              <w:r w:rsidR="0081535C">
                                <w:rPr>
                                  <w:rFonts w:hint="eastAsia"/>
                                  <w:szCs w:val="21"/>
                                </w:rPr>
                                <w:t>（</w:t>
                              </w:r>
                              <w:r w:rsidR="0081535C">
                                <w:rPr>
                                  <w:szCs w:val="21"/>
                                </w:rPr>
                                <w:t>再エネ導入）</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5F94B" id="_x0000_t202" coordsize="21600,21600" o:spt="202" path="m,l,21600r21600,l21600,xe">
                <v:stroke joinstyle="miter"/>
                <v:path gradientshapeok="t" o:connecttype="rect"/>
              </v:shapetype>
              <v:shape id="テキスト ボックス 2" o:spid="_x0000_s1026" type="#_x0000_t202" style="position:absolute;left:0;text-align:left;margin-left:301.2pt;margin-top:-28.9pt;width:141.45pt;height:2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" fillcolor="white [3201]" strokeweight="1pt">
                <v:textbox>
                  <w:txbxContent>
                    <w:p w14:paraId="3B33E004" w14:textId="22BB51AA" w:rsidR="00B16E19" w:rsidRPr="00282C52" w:rsidRDefault="00B16E19" w:rsidP="00282C52">
                      <w:pPr>
                        <w:jc w:val="center"/>
                        <w:rPr>
                          <w:szCs w:val="21"/>
                        </w:rPr>
                      </w:pPr>
                      <w:r w:rsidRPr="00EF21D3">
                        <w:rPr>
                          <w:rFonts w:hint="eastAsia"/>
                          <w:szCs w:val="21"/>
                        </w:rPr>
                        <w:t>入居者</w:t>
                      </w:r>
                      <w:r w:rsidRPr="00EF21D3">
                        <w:rPr>
                          <w:szCs w:val="21"/>
                        </w:rPr>
                        <w:t>用</w:t>
                      </w:r>
                      <w:ins w:id="1" w:author="作成者">
                        <w:r w:rsidR="0081535C">
                          <w:rPr>
                            <w:rFonts w:hint="eastAsia"/>
                            <w:szCs w:val="21"/>
                          </w:rPr>
                          <w:t>（</w:t>
                        </w:r>
                        <w:r w:rsidR="0081535C">
                          <w:rPr>
                            <w:szCs w:val="21"/>
                          </w:rPr>
                          <w:t>再エネ導入）</w:t>
                        </w:r>
                      </w:ins>
                    </w:p>
                  </w:txbxContent>
                </v:textbox>
              </v:shape>
            </w:pict>
          </mc:Fallback>
        </mc:AlternateContent>
      </w:r>
      <w:del w:id="2" w:author="作成者">
        <w:r w:rsidR="00085484" w:rsidDel="00195B89">
          <w:rPr>
            <w:rFonts w:hint="eastAsia"/>
            <w:b/>
            <w:sz w:val="20"/>
            <w:szCs w:val="20"/>
          </w:rPr>
          <w:delText>第1</w:delText>
        </w:r>
        <w:r w:rsidR="00153E4B" w:rsidDel="00195B89">
          <w:rPr>
            <w:rFonts w:hint="eastAsia"/>
            <w:b/>
            <w:sz w:val="20"/>
            <w:szCs w:val="20"/>
          </w:rPr>
          <w:delText>9</w:delText>
        </w:r>
        <w:r w:rsidR="00085484" w:rsidDel="00195B89">
          <w:rPr>
            <w:rFonts w:hint="eastAsia"/>
            <w:b/>
            <w:sz w:val="20"/>
            <w:szCs w:val="20"/>
          </w:rPr>
          <w:delText>号様式</w:delText>
        </w:r>
        <w:r w:rsidR="00F1722C" w:rsidDel="00195B89">
          <w:rPr>
            <w:rFonts w:hint="eastAsia"/>
            <w:b/>
            <w:sz w:val="20"/>
            <w:szCs w:val="20"/>
          </w:rPr>
          <w:delText>（</w:delText>
        </w:r>
      </w:del>
      <w:ins w:id="3" w:author="作成者">
        <w:r>
          <w:rPr>
            <w:rFonts w:hint="eastAsia"/>
            <w:b/>
            <w:sz w:val="20"/>
            <w:szCs w:val="20"/>
          </w:rPr>
          <w:t>（</w:t>
        </w:r>
      </w:ins>
      <w:r w:rsidR="00F1722C">
        <w:rPr>
          <w:rFonts w:hint="eastAsia"/>
          <w:b/>
          <w:sz w:val="20"/>
          <w:szCs w:val="20"/>
        </w:rPr>
        <w:t>入居者</w:t>
      </w:r>
      <w:ins w:id="4" w:author="作成者">
        <w:r>
          <w:rPr>
            <w:rFonts w:hint="eastAsia"/>
            <w:b/>
            <w:sz w:val="20"/>
            <w:szCs w:val="20"/>
          </w:rPr>
          <w:t>用</w:t>
        </w:r>
      </w:ins>
      <w:del w:id="5" w:author="作成者">
        <w:r w:rsidR="007B4AD3" w:rsidDel="00195B89">
          <w:rPr>
            <w:rFonts w:hint="eastAsia"/>
            <w:b/>
            <w:sz w:val="20"/>
            <w:szCs w:val="20"/>
          </w:rPr>
          <w:delText>_</w:delText>
        </w:r>
        <w:r w:rsidR="00A61F44" w:rsidDel="00195B89">
          <w:rPr>
            <w:rFonts w:hint="eastAsia"/>
            <w:b/>
            <w:sz w:val="20"/>
            <w:szCs w:val="20"/>
          </w:rPr>
          <w:delText>実績報告時</w:delText>
        </w:r>
        <w:r w:rsidR="00F1722C" w:rsidDel="00195B89">
          <w:rPr>
            <w:rFonts w:hint="eastAsia"/>
            <w:b/>
            <w:sz w:val="20"/>
            <w:szCs w:val="20"/>
          </w:rPr>
          <w:delText>アンケート</w:delText>
        </w:r>
      </w:del>
      <w:r w:rsidR="00F1722C">
        <w:rPr>
          <w:rFonts w:hint="eastAsia"/>
          <w:b/>
          <w:sz w:val="20"/>
          <w:szCs w:val="20"/>
        </w:rPr>
        <w:t>）</w:t>
      </w:r>
    </w:p>
    <w:p w14:paraId="1E1062B8" w14:textId="77777777" w:rsidR="00B25A27" w:rsidRDefault="00B25A27" w:rsidP="00282C52">
      <w:pPr>
        <w:jc w:val="center"/>
        <w:rPr>
          <w:b/>
          <w:sz w:val="30"/>
          <w:szCs w:val="30"/>
        </w:rPr>
      </w:pPr>
      <w:r w:rsidRPr="00B25A27">
        <w:rPr>
          <w:rFonts w:hint="eastAsia"/>
          <w:b/>
          <w:sz w:val="30"/>
          <w:szCs w:val="30"/>
        </w:rPr>
        <w:t>賃貸住宅における省エネ化・再エネ導入促進事業</w:t>
      </w:r>
    </w:p>
    <w:p w14:paraId="16D19D12" w14:textId="2A915A51" w:rsidR="00B16E19" w:rsidRDefault="00A61F44" w:rsidP="00B95A30">
      <w:pPr>
        <w:adjustRightInd w:val="0"/>
        <w:snapToGrid w:val="0"/>
        <w:spacing w:line="400" w:lineRule="exact"/>
        <w:jc w:val="center"/>
        <w:rPr>
          <w:b/>
          <w:kern w:val="0"/>
          <w:sz w:val="32"/>
          <w:szCs w:val="32"/>
        </w:rPr>
      </w:pPr>
      <w:r w:rsidRPr="00F53094">
        <w:rPr>
          <w:rFonts w:hint="eastAsia"/>
          <w:b/>
          <w:kern w:val="0"/>
          <w:sz w:val="32"/>
          <w:szCs w:val="32"/>
        </w:rPr>
        <w:t>実績報告</w:t>
      </w:r>
      <w:r w:rsidR="00BC668E" w:rsidRPr="00F53094">
        <w:rPr>
          <w:rFonts w:hint="eastAsia"/>
          <w:b/>
          <w:kern w:val="0"/>
          <w:sz w:val="32"/>
          <w:szCs w:val="32"/>
        </w:rPr>
        <w:t>時</w:t>
      </w:r>
      <w:r w:rsidR="007251E5" w:rsidRPr="00F53094">
        <w:rPr>
          <w:rFonts w:hint="eastAsia"/>
          <w:b/>
          <w:kern w:val="0"/>
          <w:sz w:val="32"/>
          <w:szCs w:val="32"/>
        </w:rPr>
        <w:t>アンケート</w:t>
      </w:r>
    </w:p>
    <w:p w14:paraId="6B4F4C23" w14:textId="77777777" w:rsidR="00222AA9" w:rsidRPr="00F53094" w:rsidRDefault="00222AA9">
      <w:pPr>
        <w:adjustRightInd w:val="0"/>
        <w:snapToGrid w:val="0"/>
        <w:spacing w:line="400" w:lineRule="exact"/>
        <w:jc w:val="center"/>
        <w:rPr>
          <w:b/>
          <w:spacing w:val="1"/>
          <w:kern w:val="0"/>
          <w:sz w:val="32"/>
          <w:szCs w:val="32"/>
        </w:rPr>
      </w:pPr>
    </w:p>
    <w:p w14:paraId="1F8B0DD7" w14:textId="45547709" w:rsidR="00881045" w:rsidRDefault="0073471F" w:rsidP="001730E3">
      <w:pPr>
        <w:snapToGrid w:val="0"/>
        <w:spacing w:line="180" w:lineRule="auto"/>
        <w:jc w:val="center"/>
        <w:rPr>
          <w:szCs w:val="21"/>
        </w:rPr>
        <w:pPrChange w:id="6" w:author="作成者">
          <w:pPr>
            <w:snapToGrid w:val="0"/>
            <w:spacing w:line="180" w:lineRule="auto"/>
            <w:ind w:firstLineChars="100" w:firstLine="210"/>
            <w:jc w:val="distribute"/>
          </w:pPr>
        </w:pPrChange>
      </w:pPr>
      <w:r>
        <w:rPr>
          <w:rFonts w:hint="eastAsia"/>
          <w:szCs w:val="21"/>
        </w:rPr>
        <w:t>このアンケートは、賃貸住宅における</w:t>
      </w:r>
      <w:del w:id="7" w:author="作成者">
        <w:r w:rsidDel="001730E3">
          <w:rPr>
            <w:rFonts w:hint="eastAsia"/>
            <w:szCs w:val="21"/>
          </w:rPr>
          <w:delText>省エネ改修</w:delText>
        </w:r>
      </w:del>
      <w:ins w:id="8" w:author="作成者">
        <w:r w:rsidR="001730E3">
          <w:rPr>
            <w:rFonts w:hint="eastAsia"/>
            <w:szCs w:val="21"/>
          </w:rPr>
          <w:t>再エネ導入</w:t>
        </w:r>
      </w:ins>
      <w:r>
        <w:rPr>
          <w:rFonts w:hint="eastAsia"/>
          <w:szCs w:val="21"/>
        </w:rPr>
        <w:t>促進の参考とするため、</w:t>
      </w:r>
    </w:p>
    <w:p w14:paraId="2B74F189" w14:textId="481C92EF" w:rsidR="0073471F" w:rsidRDefault="0073471F" w:rsidP="001730E3">
      <w:pPr>
        <w:snapToGrid w:val="0"/>
        <w:spacing w:line="180" w:lineRule="auto"/>
        <w:jc w:val="center"/>
        <w:rPr>
          <w:szCs w:val="21"/>
        </w:rPr>
        <w:pPrChange w:id="9" w:author="作成者">
          <w:pPr>
            <w:snapToGrid w:val="0"/>
            <w:spacing w:line="180" w:lineRule="auto"/>
          </w:pPr>
        </w:pPrChange>
      </w:pPr>
      <w:r w:rsidRPr="001730E3">
        <w:rPr>
          <w:rFonts w:hint="eastAsia"/>
          <w:spacing w:val="9"/>
          <w:kern w:val="0"/>
          <w:szCs w:val="21"/>
          <w:fitText w:val="7980" w:id="-1453058816"/>
          <w:rPrChange w:id="10" w:author="作成者">
            <w:rPr>
              <w:rFonts w:hint="eastAsia"/>
              <w:spacing w:val="20"/>
              <w:kern w:val="0"/>
              <w:szCs w:val="21"/>
            </w:rPr>
          </w:rPrChange>
        </w:rPr>
        <w:t>賃貸住宅の入居者様に</w:t>
      </w:r>
      <w:ins w:id="11" w:author="作成者">
        <w:r w:rsidR="001730E3" w:rsidRPr="001730E3">
          <w:rPr>
            <w:rFonts w:hint="eastAsia"/>
            <w:spacing w:val="9"/>
            <w:kern w:val="0"/>
            <w:szCs w:val="21"/>
            <w:fitText w:val="7980" w:id="-1453058816"/>
            <w:rPrChange w:id="12" w:author="作成者">
              <w:rPr>
                <w:rFonts w:hint="eastAsia"/>
                <w:spacing w:val="20"/>
                <w:kern w:val="0"/>
                <w:szCs w:val="21"/>
                <w:fitText w:val="7980" w:id="-1453058816"/>
              </w:rPr>
            </w:rPrChange>
          </w:rPr>
          <w:t>再エネ導入</w:t>
        </w:r>
      </w:ins>
      <w:del w:id="13" w:author="作成者">
        <w:r w:rsidRPr="001730E3" w:rsidDel="001730E3">
          <w:rPr>
            <w:rFonts w:hint="eastAsia"/>
            <w:spacing w:val="9"/>
            <w:kern w:val="0"/>
            <w:szCs w:val="21"/>
            <w:fitText w:val="7980" w:id="-1453058816"/>
            <w:rPrChange w:id="14" w:author="作成者">
              <w:rPr>
                <w:rFonts w:hint="eastAsia"/>
                <w:spacing w:val="20"/>
                <w:kern w:val="0"/>
                <w:szCs w:val="21"/>
              </w:rPr>
            </w:rPrChange>
          </w:rPr>
          <w:delText>改修</w:delText>
        </w:r>
      </w:del>
      <w:r w:rsidRPr="001730E3">
        <w:rPr>
          <w:rFonts w:hint="eastAsia"/>
          <w:spacing w:val="9"/>
          <w:kern w:val="0"/>
          <w:szCs w:val="21"/>
          <w:fitText w:val="7980" w:id="-1453058816"/>
          <w:rPrChange w:id="15" w:author="作成者">
            <w:rPr>
              <w:rFonts w:hint="eastAsia"/>
              <w:spacing w:val="20"/>
              <w:kern w:val="0"/>
              <w:szCs w:val="21"/>
            </w:rPr>
          </w:rPrChange>
        </w:rPr>
        <w:t>の</w:t>
      </w:r>
      <w:r w:rsidR="00BD2980" w:rsidRPr="001730E3">
        <w:rPr>
          <w:rFonts w:hint="eastAsia"/>
          <w:spacing w:val="9"/>
          <w:kern w:val="0"/>
          <w:szCs w:val="21"/>
          <w:fitText w:val="7980" w:id="-1453058816"/>
          <w:rPrChange w:id="16" w:author="作成者">
            <w:rPr>
              <w:rFonts w:hint="eastAsia"/>
              <w:spacing w:val="20"/>
              <w:kern w:val="0"/>
              <w:szCs w:val="21"/>
            </w:rPr>
          </w:rPrChange>
        </w:rPr>
        <w:t>効果</w:t>
      </w:r>
      <w:r w:rsidRPr="001730E3">
        <w:rPr>
          <w:rFonts w:hint="eastAsia"/>
          <w:spacing w:val="9"/>
          <w:kern w:val="0"/>
          <w:szCs w:val="21"/>
          <w:fitText w:val="7980" w:id="-1453058816"/>
          <w:rPrChange w:id="17" w:author="作成者">
            <w:rPr>
              <w:rFonts w:hint="eastAsia"/>
              <w:spacing w:val="20"/>
              <w:kern w:val="0"/>
              <w:szCs w:val="21"/>
            </w:rPr>
          </w:rPrChange>
        </w:rPr>
        <w:t>等についてお答えいただくものです</w:t>
      </w:r>
      <w:r w:rsidRPr="001730E3">
        <w:rPr>
          <w:rFonts w:hint="eastAsia"/>
          <w:spacing w:val="9"/>
          <w:kern w:val="0"/>
          <w:szCs w:val="21"/>
          <w:fitText w:val="7980" w:id="-1453058816"/>
          <w:rPrChange w:id="18" w:author="作成者">
            <w:rPr>
              <w:rFonts w:hint="eastAsia"/>
              <w:spacing w:val="10"/>
              <w:kern w:val="0"/>
              <w:szCs w:val="21"/>
            </w:rPr>
          </w:rPrChange>
        </w:rPr>
        <w:t>。</w:t>
      </w:r>
    </w:p>
    <w:p w14:paraId="3EBA043B" w14:textId="1749D3A8" w:rsidR="0073471F" w:rsidRDefault="00BD2980" w:rsidP="001730E3">
      <w:pPr>
        <w:snapToGrid w:val="0"/>
        <w:spacing w:line="180" w:lineRule="auto"/>
        <w:jc w:val="center"/>
        <w:rPr>
          <w:szCs w:val="21"/>
        </w:rPr>
        <w:pPrChange w:id="19" w:author="作成者">
          <w:pPr>
            <w:snapToGrid w:val="0"/>
            <w:spacing w:line="180" w:lineRule="auto"/>
            <w:ind w:firstLineChars="100" w:firstLine="210"/>
          </w:pPr>
        </w:pPrChange>
      </w:pPr>
      <w:r>
        <w:rPr>
          <w:rFonts w:hint="eastAsia"/>
          <w:szCs w:val="21"/>
        </w:rPr>
        <w:t>都内における</w:t>
      </w:r>
      <w:r w:rsidR="0073471F">
        <w:rPr>
          <w:rFonts w:hint="eastAsia"/>
          <w:szCs w:val="21"/>
        </w:rPr>
        <w:t>賃貸住宅の</w:t>
      </w:r>
      <w:del w:id="20" w:author="作成者">
        <w:r w:rsidR="0073471F" w:rsidDel="001730E3">
          <w:rPr>
            <w:rFonts w:hint="eastAsia"/>
            <w:szCs w:val="21"/>
          </w:rPr>
          <w:delText>省エネ改修</w:delText>
        </w:r>
      </w:del>
      <w:ins w:id="21" w:author="作成者">
        <w:r w:rsidR="001730E3">
          <w:rPr>
            <w:rFonts w:hint="eastAsia"/>
            <w:szCs w:val="21"/>
          </w:rPr>
          <w:t>再エネ導入</w:t>
        </w:r>
      </w:ins>
      <w:r w:rsidR="00815DC5">
        <w:rPr>
          <w:rFonts w:hint="eastAsia"/>
          <w:szCs w:val="21"/>
        </w:rPr>
        <w:t>促進</w:t>
      </w:r>
      <w:r w:rsidR="0073471F">
        <w:rPr>
          <w:rFonts w:hint="eastAsia"/>
          <w:szCs w:val="21"/>
        </w:rPr>
        <w:t>のため</w:t>
      </w:r>
      <w:r>
        <w:rPr>
          <w:rFonts w:hint="eastAsia"/>
          <w:szCs w:val="21"/>
        </w:rPr>
        <w:t>に</w:t>
      </w:r>
      <w:r w:rsidR="00815DC5">
        <w:rPr>
          <w:rFonts w:hint="eastAsia"/>
          <w:szCs w:val="21"/>
        </w:rPr>
        <w:t>御</w:t>
      </w:r>
      <w:r>
        <w:rPr>
          <w:rFonts w:hint="eastAsia"/>
          <w:szCs w:val="21"/>
        </w:rPr>
        <w:t>協力いただけますと幸いです。</w:t>
      </w:r>
    </w:p>
    <w:p w14:paraId="46A5D912" w14:textId="4E68F546" w:rsidR="00CA7165" w:rsidRDefault="00F7243A" w:rsidP="00CA7165">
      <w:pPr>
        <w:snapToGrid w:val="0"/>
        <w:spacing w:line="180" w:lineRule="auto"/>
        <w:rPr>
          <w:szCs w:val="21"/>
        </w:rPr>
      </w:pPr>
      <w:ins w:id="22" w:author="作成者">
        <w:r>
          <w:rPr>
            <w:noProof/>
            <w:szCs w:val="21"/>
          </w:rPr>
          <mc:AlternateContent>
            <mc:Choice Requires="wps">
              <w:drawing>
                <wp:anchor distT="0" distB="0" distL="114300" distR="114300" simplePos="0" relativeHeight="251663360" behindDoc="0" locked="0" layoutInCell="1" allowOverlap="1" wp14:anchorId="230D0C54" wp14:editId="75979240">
                  <wp:simplePos x="0" y="0"/>
                  <wp:positionH relativeFrom="column">
                    <wp:posOffset>55418</wp:posOffset>
                  </wp:positionH>
                  <wp:positionV relativeFrom="paragraph">
                    <wp:posOffset>125441</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03F3679" id="角丸四角形 3" o:spid="_x0000_s1026" style="position:absolute;left:0;text-align:left;margin-left:4.35pt;margin-top:9.9pt;width:425.45pt;height:6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" filled="f" strokecolor="black [3200]" strokeweight="1pt">
                  <v:stroke dashstyle="1 1" joinstyle="miter"/>
                </v:roundrect>
              </w:pict>
            </mc:Fallback>
          </mc:AlternateContent>
        </w:r>
      </w:ins>
    </w:p>
    <w:p w14:paraId="0963A607" w14:textId="1566C3B8" w:rsidR="00F7243A" w:rsidRDefault="00F7243A" w:rsidP="00F7243A">
      <w:pPr>
        <w:ind w:firstLineChars="100" w:firstLine="210"/>
        <w:rPr>
          <w:ins w:id="23" w:author="作成者"/>
          <w:szCs w:val="21"/>
        </w:rPr>
      </w:pPr>
      <w:ins w:id="24" w:author="作成者">
        <w:r>
          <w:rPr>
            <w:rFonts w:hint="eastAsia"/>
            <w:szCs w:val="21"/>
          </w:rPr>
          <w:t>※申請者記入欄</w:t>
        </w:r>
      </w:ins>
    </w:p>
    <w:p w14:paraId="4EE51583" w14:textId="77777777" w:rsidR="00F7243A" w:rsidRDefault="00F7243A" w:rsidP="00F7243A">
      <w:pPr>
        <w:ind w:firstLineChars="100" w:firstLine="210"/>
        <w:rPr>
          <w:ins w:id="25" w:author="作成者"/>
          <w:szCs w:val="21"/>
          <w:bdr w:val="single" w:sz="4" w:space="0" w:color="auto"/>
        </w:rPr>
      </w:pPr>
      <w:ins w:id="26" w:author="作成者">
        <w:r>
          <w:rPr>
            <w:rFonts w:hint="eastAsia"/>
            <w:szCs w:val="21"/>
          </w:rPr>
          <w:t xml:space="preserve">　住戸番号(部屋番号）（</w:t>
        </w:r>
        <w:r w:rsidRPr="000B7BE2">
          <w:rPr>
            <w:rFonts w:hint="eastAsia"/>
            <w:szCs w:val="21"/>
            <w:u w:val="single"/>
          </w:rPr>
          <w:t xml:space="preserve">　　　　　　　　</w:t>
        </w:r>
        <w:r>
          <w:rPr>
            <w:rFonts w:hint="eastAsia"/>
            <w:szCs w:val="21"/>
          </w:rPr>
          <w:t>）</w:t>
        </w:r>
      </w:ins>
    </w:p>
    <w:p w14:paraId="45771A8E" w14:textId="4295F5D1" w:rsidR="00F7243A" w:rsidRPr="007523A7" w:rsidRDefault="00F7243A" w:rsidP="00F7243A">
      <w:pPr>
        <w:ind w:firstLineChars="200" w:firstLine="420"/>
        <w:rPr>
          <w:ins w:id="27" w:author="作成者"/>
          <w:szCs w:val="21"/>
          <w:bdr w:val="single" w:sz="4" w:space="0" w:color="auto"/>
        </w:rPr>
      </w:pPr>
      <w:ins w:id="28" w:author="作成者">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ins>
    </w:p>
    <w:p w14:paraId="0F34D0AC" w14:textId="0EC95A80" w:rsidR="00CA7165" w:rsidDel="00F7243A" w:rsidRDefault="00CA7165" w:rsidP="00CA7165">
      <w:pPr>
        <w:snapToGrid w:val="0"/>
        <w:spacing w:line="180" w:lineRule="auto"/>
        <w:rPr>
          <w:del w:id="29" w:author="作成者"/>
          <w:szCs w:val="21"/>
        </w:rPr>
      </w:pPr>
      <w:del w:id="30" w:author="作成者">
        <w:r w:rsidDel="00F7243A">
          <w:rPr>
            <w:rFonts w:hint="eastAsia"/>
            <w:szCs w:val="21"/>
          </w:rPr>
          <w:delText>※設問１及び２については、申請者が記載してください</w:delText>
        </w:r>
      </w:del>
    </w:p>
    <w:p w14:paraId="05456903" w14:textId="695787FE" w:rsidR="00262289" w:rsidDel="00F7243A" w:rsidRDefault="00262289" w:rsidP="00262289">
      <w:pPr>
        <w:rPr>
          <w:del w:id="31" w:author="作成者"/>
          <w:szCs w:val="21"/>
        </w:rPr>
      </w:pPr>
      <w:del w:id="32" w:author="作成者">
        <w:r w:rsidDel="00F7243A">
          <w:rPr>
            <w:rFonts w:hint="eastAsia"/>
            <w:szCs w:val="21"/>
          </w:rPr>
          <w:delText xml:space="preserve">１　</w:delText>
        </w:r>
        <w:r w:rsidR="00815DC5" w:rsidDel="00F7243A">
          <w:rPr>
            <w:rFonts w:hint="eastAsia"/>
            <w:szCs w:val="21"/>
          </w:rPr>
          <w:delText>申請</w:delText>
        </w:r>
        <w:r w:rsidDel="00F7243A">
          <w:rPr>
            <w:rFonts w:hint="eastAsia"/>
            <w:szCs w:val="21"/>
          </w:rPr>
          <w:delText>者</w:delText>
        </w:r>
        <w:r w:rsidR="004152B5" w:rsidDel="00F7243A">
          <w:rPr>
            <w:rFonts w:hint="eastAsia"/>
            <w:szCs w:val="21"/>
          </w:rPr>
          <w:delText>情報</w:delText>
        </w:r>
      </w:del>
    </w:p>
    <w:tbl>
      <w:tblPr>
        <w:tblStyle w:val="a3"/>
        <w:tblW w:w="8926" w:type="dxa"/>
        <w:tblLook w:val="04A0" w:firstRow="1" w:lastRow="0" w:firstColumn="1" w:lastColumn="0" w:noHBand="0" w:noVBand="1"/>
      </w:tblPr>
      <w:tblGrid>
        <w:gridCol w:w="1696"/>
        <w:gridCol w:w="2835"/>
        <w:gridCol w:w="2268"/>
        <w:gridCol w:w="2127"/>
      </w:tblGrid>
      <w:tr w:rsidR="00881045" w:rsidDel="00F7243A" w14:paraId="22E3EE75" w14:textId="085874B8" w:rsidTr="00282C52">
        <w:trPr>
          <w:trHeight w:val="464"/>
          <w:del w:id="33" w:author="作成者"/>
        </w:trPr>
        <w:tc>
          <w:tcPr>
            <w:tcW w:w="1696" w:type="dxa"/>
            <w:vAlign w:val="center"/>
          </w:tcPr>
          <w:p w14:paraId="73FA8065" w14:textId="1BEEE5D6" w:rsidR="00881045" w:rsidDel="00F7243A" w:rsidRDefault="00881045" w:rsidP="00282C52">
            <w:pPr>
              <w:jc w:val="center"/>
              <w:rPr>
                <w:del w:id="34" w:author="作成者"/>
                <w:szCs w:val="21"/>
              </w:rPr>
            </w:pPr>
            <w:del w:id="35" w:author="作成者">
              <w:r w:rsidDel="00F7243A">
                <w:rPr>
                  <w:rFonts w:hint="eastAsia"/>
                  <w:szCs w:val="21"/>
                </w:rPr>
                <w:delText>交付決定番号</w:delText>
              </w:r>
            </w:del>
          </w:p>
        </w:tc>
        <w:tc>
          <w:tcPr>
            <w:tcW w:w="2835" w:type="dxa"/>
            <w:vAlign w:val="center"/>
          </w:tcPr>
          <w:p w14:paraId="6C1CAB49" w14:textId="36F3F40C" w:rsidR="00881045" w:rsidDel="00F7243A" w:rsidRDefault="00881045" w:rsidP="00230664">
            <w:pPr>
              <w:rPr>
                <w:del w:id="36" w:author="作成者"/>
                <w:szCs w:val="21"/>
              </w:rPr>
            </w:pPr>
          </w:p>
        </w:tc>
        <w:tc>
          <w:tcPr>
            <w:tcW w:w="2268" w:type="dxa"/>
            <w:vAlign w:val="center"/>
          </w:tcPr>
          <w:p w14:paraId="53ACA4F8" w14:textId="65F63803" w:rsidR="00881045" w:rsidDel="00F7243A" w:rsidRDefault="00881045" w:rsidP="00230664">
            <w:pPr>
              <w:rPr>
                <w:del w:id="37" w:author="作成者"/>
                <w:szCs w:val="21"/>
              </w:rPr>
            </w:pPr>
            <w:del w:id="38" w:author="作成者">
              <w:r w:rsidDel="00F7243A">
                <w:rPr>
                  <w:rFonts w:hint="eastAsia"/>
                  <w:szCs w:val="21"/>
                </w:rPr>
                <w:delText>住戸番号（部屋番号）</w:delText>
              </w:r>
            </w:del>
          </w:p>
        </w:tc>
        <w:tc>
          <w:tcPr>
            <w:tcW w:w="2127" w:type="dxa"/>
            <w:vAlign w:val="center"/>
          </w:tcPr>
          <w:p w14:paraId="0B7C10A8" w14:textId="31CFB4D1" w:rsidR="00881045" w:rsidDel="00F7243A" w:rsidRDefault="00881045" w:rsidP="00230664">
            <w:pPr>
              <w:rPr>
                <w:del w:id="39" w:author="作成者"/>
                <w:szCs w:val="21"/>
              </w:rPr>
            </w:pPr>
          </w:p>
        </w:tc>
      </w:tr>
      <w:tr w:rsidR="00222AA9" w:rsidDel="00F7243A" w14:paraId="014E88F3" w14:textId="7429D581" w:rsidTr="00282C52">
        <w:trPr>
          <w:trHeight w:val="477"/>
          <w:del w:id="40" w:author="作成者"/>
        </w:trPr>
        <w:tc>
          <w:tcPr>
            <w:tcW w:w="1696" w:type="dxa"/>
            <w:vAlign w:val="center"/>
            <w:hideMark/>
          </w:tcPr>
          <w:p w14:paraId="1EEAF933" w14:textId="5B71CF3C" w:rsidR="00222AA9" w:rsidDel="00F7243A" w:rsidRDefault="00222AA9" w:rsidP="00282C52">
            <w:pPr>
              <w:jc w:val="center"/>
              <w:rPr>
                <w:del w:id="41" w:author="作成者"/>
                <w:szCs w:val="21"/>
              </w:rPr>
            </w:pPr>
            <w:del w:id="42" w:author="作成者">
              <w:r w:rsidDel="00F7243A">
                <w:rPr>
                  <w:rFonts w:hint="eastAsia"/>
                  <w:szCs w:val="21"/>
                </w:rPr>
                <w:delText>申請者名</w:delText>
              </w:r>
            </w:del>
          </w:p>
        </w:tc>
        <w:tc>
          <w:tcPr>
            <w:tcW w:w="7230" w:type="dxa"/>
            <w:gridSpan w:val="3"/>
            <w:vAlign w:val="center"/>
          </w:tcPr>
          <w:p w14:paraId="3766E43B" w14:textId="3828113B" w:rsidR="00222AA9" w:rsidDel="00F7243A" w:rsidRDefault="00222AA9">
            <w:pPr>
              <w:rPr>
                <w:del w:id="43" w:author="作成者"/>
                <w:szCs w:val="21"/>
              </w:rPr>
            </w:pPr>
          </w:p>
        </w:tc>
      </w:tr>
    </w:tbl>
    <w:p w14:paraId="651DCBD1" w14:textId="03F0A43D" w:rsidR="006C147C" w:rsidDel="00F7243A" w:rsidRDefault="006C147C" w:rsidP="00262289">
      <w:pPr>
        <w:rPr>
          <w:del w:id="44" w:author="作成者"/>
          <w:szCs w:val="21"/>
        </w:rPr>
      </w:pPr>
    </w:p>
    <w:p w14:paraId="5E1323FC" w14:textId="77777777" w:rsidR="00F7243A" w:rsidRDefault="00F7243A" w:rsidP="00262289">
      <w:pPr>
        <w:rPr>
          <w:ins w:id="45" w:author="作成者"/>
          <w:szCs w:val="21"/>
        </w:rPr>
      </w:pPr>
    </w:p>
    <w:p w14:paraId="5880A194" w14:textId="454CAAD4" w:rsidR="00CA7165" w:rsidDel="00F7243A" w:rsidRDefault="00CA7165" w:rsidP="00262289">
      <w:pPr>
        <w:rPr>
          <w:del w:id="46" w:author="作成者"/>
          <w:szCs w:val="21"/>
        </w:rPr>
      </w:pPr>
      <w:del w:id="47" w:author="作成者">
        <w:r w:rsidDel="00F7243A">
          <w:rPr>
            <w:rFonts w:hint="eastAsia"/>
            <w:szCs w:val="21"/>
          </w:rPr>
          <w:delText>２　今回実施した事業を選択してください</w:delText>
        </w:r>
      </w:del>
      <w:ins w:id="48" w:author="作成者">
        <w:del w:id="49" w:author="作成者">
          <w:r w:rsidR="00203729" w:rsidDel="00F7243A">
            <w:rPr>
              <w:rFonts w:hint="eastAsia"/>
              <w:szCs w:val="21"/>
            </w:rPr>
            <w:delText>。</w:delText>
          </w:r>
        </w:del>
      </w:ins>
      <w:del w:id="50" w:author="作成者">
        <w:r w:rsidR="007F680C" w:rsidDel="00F7243A">
          <w:rPr>
            <w:rFonts w:hint="eastAsia"/>
            <w:szCs w:val="21"/>
          </w:rPr>
          <w:delText>（複数選択可）</w:delText>
        </w:r>
      </w:del>
    </w:p>
    <w:p w14:paraId="54D192BA" w14:textId="353ECED2" w:rsidR="00CA7165" w:rsidDel="00F7243A" w:rsidRDefault="00CA7165" w:rsidP="00262289">
      <w:pPr>
        <w:rPr>
          <w:del w:id="51" w:author="作成者"/>
          <w:szCs w:val="21"/>
        </w:rPr>
      </w:pPr>
      <w:del w:id="52" w:author="作成者">
        <w:r w:rsidDel="00F7243A">
          <w:rPr>
            <w:rFonts w:hint="eastAsia"/>
            <w:szCs w:val="21"/>
          </w:rPr>
          <w:delText xml:space="preserve">　ア　省エネ（断熱）改修　　イ　再エネ導入</w:delText>
        </w:r>
        <w:r w:rsidR="009D704B" w:rsidDel="00F7243A">
          <w:rPr>
            <w:rFonts w:hint="eastAsia"/>
            <w:szCs w:val="21"/>
          </w:rPr>
          <w:delText>（太陽光発電と低圧一括受電）</w:delText>
        </w:r>
      </w:del>
    </w:p>
    <w:p w14:paraId="6F7D8C2D" w14:textId="3C2BCE0C" w:rsidR="00CA7165" w:rsidDel="00F7243A" w:rsidRDefault="00CA7165" w:rsidP="00262289">
      <w:pPr>
        <w:rPr>
          <w:del w:id="53" w:author="作成者"/>
          <w:szCs w:val="21"/>
        </w:rPr>
      </w:pPr>
      <w:del w:id="54" w:author="作成者">
        <w:r w:rsidDel="00F7243A">
          <w:rPr>
            <w:rFonts w:hint="eastAsia"/>
            <w:szCs w:val="21"/>
          </w:rPr>
          <w:delText xml:space="preserve">　　アを選択した</w:delText>
        </w:r>
        <w:r w:rsidR="008B2A9E" w:rsidDel="00F7243A">
          <w:rPr>
            <w:rFonts w:hint="eastAsia"/>
            <w:szCs w:val="21"/>
          </w:rPr>
          <w:delText>方</w:delText>
        </w:r>
        <w:r w:rsidDel="00F7243A">
          <w:rPr>
            <w:rFonts w:hint="eastAsia"/>
            <w:szCs w:val="21"/>
          </w:rPr>
          <w:delText xml:space="preserve">　⇒　設問</w:delText>
        </w:r>
        <w:r w:rsidR="009D704B" w:rsidDel="00F7243A">
          <w:rPr>
            <w:rFonts w:hint="eastAsia"/>
            <w:szCs w:val="21"/>
          </w:rPr>
          <w:delText>３</w:delText>
        </w:r>
        <w:r w:rsidR="007F680C" w:rsidDel="00F7243A">
          <w:rPr>
            <w:rFonts w:hint="eastAsia"/>
            <w:szCs w:val="21"/>
          </w:rPr>
          <w:delText>～８、12</w:delText>
        </w:r>
        <w:r w:rsidR="00053A61" w:rsidDel="00F7243A">
          <w:rPr>
            <w:rFonts w:hint="eastAsia"/>
            <w:szCs w:val="21"/>
          </w:rPr>
          <w:delText>～14</w:delText>
        </w:r>
        <w:r w:rsidDel="00F7243A">
          <w:rPr>
            <w:rFonts w:hint="eastAsia"/>
            <w:szCs w:val="21"/>
          </w:rPr>
          <w:delText>について回答してください</w:delText>
        </w:r>
      </w:del>
      <w:ins w:id="55" w:author="作成者">
        <w:del w:id="56" w:author="作成者">
          <w:r w:rsidR="00203729" w:rsidDel="00F7243A">
            <w:rPr>
              <w:rFonts w:hint="eastAsia"/>
              <w:szCs w:val="21"/>
            </w:rPr>
            <w:delText>。</w:delText>
          </w:r>
        </w:del>
      </w:ins>
    </w:p>
    <w:p w14:paraId="5E1E06AD" w14:textId="2673C6B0" w:rsidR="00CA7165" w:rsidDel="00F7243A" w:rsidRDefault="00CA7165" w:rsidP="00262289">
      <w:pPr>
        <w:rPr>
          <w:del w:id="57" w:author="作成者"/>
          <w:szCs w:val="21"/>
        </w:rPr>
      </w:pPr>
      <w:del w:id="58" w:author="作成者">
        <w:r w:rsidDel="00F7243A">
          <w:rPr>
            <w:rFonts w:hint="eastAsia"/>
            <w:szCs w:val="21"/>
          </w:rPr>
          <w:delText xml:space="preserve">　　イを選択した</w:delText>
        </w:r>
        <w:r w:rsidR="008B2A9E" w:rsidDel="00F7243A">
          <w:rPr>
            <w:rFonts w:hint="eastAsia"/>
            <w:szCs w:val="21"/>
          </w:rPr>
          <w:delText>方</w:delText>
        </w:r>
        <w:r w:rsidDel="00F7243A">
          <w:rPr>
            <w:rFonts w:hint="eastAsia"/>
            <w:szCs w:val="21"/>
          </w:rPr>
          <w:delText xml:space="preserve">　⇒　設問</w:delText>
        </w:r>
        <w:r w:rsidR="009D704B" w:rsidDel="00F7243A">
          <w:rPr>
            <w:rFonts w:hint="eastAsia"/>
            <w:szCs w:val="21"/>
          </w:rPr>
          <w:delText>３、</w:delText>
        </w:r>
        <w:r w:rsidR="007F680C" w:rsidDel="00F7243A">
          <w:rPr>
            <w:rFonts w:hint="eastAsia"/>
            <w:szCs w:val="21"/>
          </w:rPr>
          <w:delText>９～1</w:delText>
        </w:r>
        <w:r w:rsidR="00053A61" w:rsidDel="00F7243A">
          <w:rPr>
            <w:szCs w:val="21"/>
          </w:rPr>
          <w:delText>4</w:delText>
        </w:r>
        <w:r w:rsidR="007F680C" w:rsidDel="00F7243A">
          <w:rPr>
            <w:rFonts w:hint="eastAsia"/>
            <w:szCs w:val="21"/>
          </w:rPr>
          <w:delText>について回答してください</w:delText>
        </w:r>
      </w:del>
      <w:ins w:id="59" w:author="作成者">
        <w:del w:id="60" w:author="作成者">
          <w:r w:rsidR="00203729" w:rsidDel="00F7243A">
            <w:rPr>
              <w:rFonts w:hint="eastAsia"/>
              <w:szCs w:val="21"/>
            </w:rPr>
            <w:delText>。</w:delText>
          </w:r>
        </w:del>
      </w:ins>
    </w:p>
    <w:p w14:paraId="1C4BC3FA" w14:textId="75A8B20E" w:rsidR="000A4141" w:rsidDel="00F7243A" w:rsidRDefault="000A4141" w:rsidP="00262289">
      <w:pPr>
        <w:rPr>
          <w:del w:id="61" w:author="作成者"/>
          <w:szCs w:val="21"/>
        </w:rPr>
      </w:pPr>
      <w:del w:id="62" w:author="作成者">
        <w:r w:rsidDel="00F7243A">
          <w:rPr>
            <w:rFonts w:hint="eastAsia"/>
            <w:szCs w:val="21"/>
          </w:rPr>
          <w:delText xml:space="preserve">　　ア、イの両方を選択した方　⇒　両方の設問について回答してください</w:delText>
        </w:r>
      </w:del>
      <w:ins w:id="63" w:author="作成者">
        <w:del w:id="64" w:author="作成者">
          <w:r w:rsidR="00203729" w:rsidDel="00F7243A">
            <w:rPr>
              <w:rFonts w:hint="eastAsia"/>
              <w:szCs w:val="21"/>
            </w:rPr>
            <w:delText>。</w:delText>
          </w:r>
        </w:del>
      </w:ins>
    </w:p>
    <w:p w14:paraId="2E2B1126" w14:textId="77777777" w:rsidR="00F7243A" w:rsidRPr="007523A7" w:rsidRDefault="00F7243A" w:rsidP="00F7243A">
      <w:pPr>
        <w:ind w:firstLineChars="100" w:firstLine="210"/>
        <w:rPr>
          <w:ins w:id="65" w:author="作成者"/>
          <w:szCs w:val="21"/>
          <w:bdr w:val="single" w:sz="4" w:space="0" w:color="auto"/>
        </w:rPr>
      </w:pPr>
      <w:ins w:id="66" w:author="作成者">
        <w:r>
          <w:rPr>
            <w:rFonts w:hint="eastAsia"/>
            <w:szCs w:val="21"/>
            <w:bdr w:val="single" w:sz="4" w:space="0" w:color="auto"/>
          </w:rPr>
          <w:t>１</w:t>
        </w:r>
        <w:r w:rsidRPr="007523A7">
          <w:rPr>
            <w:rFonts w:hint="eastAsia"/>
            <w:szCs w:val="21"/>
            <w:bdr w:val="single" w:sz="4" w:space="0" w:color="auto"/>
          </w:rPr>
          <w:t xml:space="preserve">　住戸状況</w:t>
        </w:r>
        <w:r>
          <w:rPr>
            <w:rFonts w:hint="eastAsia"/>
            <w:szCs w:val="21"/>
            <w:bdr w:val="single" w:sz="4" w:space="0" w:color="auto"/>
          </w:rPr>
          <w:t xml:space="preserve">　</w:t>
        </w:r>
      </w:ins>
    </w:p>
    <w:p w14:paraId="453DB546" w14:textId="77777777" w:rsidR="00F7243A" w:rsidRDefault="00F7243A" w:rsidP="00F7243A">
      <w:pPr>
        <w:ind w:firstLineChars="100" w:firstLine="206"/>
        <w:rPr>
          <w:ins w:id="67" w:author="作成者"/>
          <w:szCs w:val="21"/>
        </w:rPr>
      </w:pPr>
      <w:ins w:id="68" w:author="作成者">
        <w:r w:rsidRPr="007523A7">
          <w:rPr>
            <w:b/>
            <w:szCs w:val="21"/>
          </w:rPr>
          <w:t>(1)</w:t>
        </w:r>
        <w:r w:rsidRPr="007523A7" w:rsidDel="00832ADB">
          <w:rPr>
            <w:b/>
            <w:szCs w:val="21"/>
          </w:rPr>
          <w:t xml:space="preserve"> </w:t>
        </w:r>
        <w:r w:rsidRPr="007523A7">
          <w:rPr>
            <w:rFonts w:hint="eastAsia"/>
            <w:b/>
            <w:szCs w:val="21"/>
          </w:rPr>
          <w:t>入居年月</w:t>
        </w:r>
        <w:r>
          <w:rPr>
            <w:rFonts w:hint="eastAsia"/>
            <w:szCs w:val="21"/>
          </w:rPr>
          <w:t>：</w:t>
        </w:r>
        <w:r w:rsidRPr="00B95A30">
          <w:rPr>
            <w:rFonts w:hint="eastAsia"/>
            <w:szCs w:val="21"/>
            <w:u w:val="single"/>
          </w:rPr>
          <w:t>西暦　　　　年　　月</w:t>
        </w:r>
        <w:r>
          <w:rPr>
            <w:rFonts w:hint="eastAsia"/>
            <w:szCs w:val="21"/>
          </w:rPr>
          <w:t xml:space="preserve">　　　　　</w:t>
        </w:r>
        <w:r w:rsidRPr="007523A7">
          <w:rPr>
            <w:b/>
            <w:szCs w:val="21"/>
          </w:rPr>
          <w:t>(2)</w:t>
        </w:r>
        <w:r w:rsidRPr="007523A7" w:rsidDel="00832ADB">
          <w:rPr>
            <w:b/>
            <w:szCs w:val="21"/>
          </w:rPr>
          <w:t xml:space="preserve"> </w:t>
        </w:r>
        <w:r w:rsidRPr="007523A7">
          <w:rPr>
            <w:rFonts w:hint="eastAsia"/>
            <w:b/>
            <w:szCs w:val="21"/>
          </w:rPr>
          <w:t>入居者数</w:t>
        </w:r>
        <w:r>
          <w:rPr>
            <w:rFonts w:hint="eastAsia"/>
            <w:szCs w:val="21"/>
          </w:rPr>
          <w:t>：</w:t>
        </w:r>
        <w:r w:rsidRPr="00B95A30">
          <w:rPr>
            <w:rFonts w:hint="eastAsia"/>
            <w:szCs w:val="21"/>
            <w:u w:val="single"/>
          </w:rPr>
          <w:t xml:space="preserve">　</w:t>
        </w:r>
        <w:r>
          <w:rPr>
            <w:rFonts w:hint="eastAsia"/>
            <w:szCs w:val="21"/>
            <w:u w:val="single"/>
          </w:rPr>
          <w:t xml:space="preserve">　　</w:t>
        </w:r>
        <w:r w:rsidRPr="00B95A30">
          <w:rPr>
            <w:rFonts w:hint="eastAsia"/>
            <w:szCs w:val="21"/>
            <w:u w:val="single"/>
          </w:rPr>
          <w:t xml:space="preserve">　人</w:t>
        </w:r>
      </w:ins>
    </w:p>
    <w:p w14:paraId="6B60096E" w14:textId="77777777" w:rsidR="00F7243A" w:rsidRPr="004C1943" w:rsidRDefault="00F7243A" w:rsidP="00F7243A">
      <w:pPr>
        <w:spacing w:line="100" w:lineRule="exact"/>
        <w:rPr>
          <w:ins w:id="69" w:author="作成者"/>
          <w:szCs w:val="21"/>
        </w:rPr>
      </w:pPr>
    </w:p>
    <w:p w14:paraId="5E56BA58" w14:textId="13BEFEEE" w:rsidR="00F7243A" w:rsidRDefault="00F7243A" w:rsidP="00F7243A">
      <w:pPr>
        <w:rPr>
          <w:ins w:id="70" w:author="作成者"/>
          <w:szCs w:val="21"/>
        </w:rPr>
      </w:pPr>
      <w:ins w:id="71" w:author="作成者">
        <w:r>
          <w:rPr>
            <w:rFonts w:hint="eastAsia"/>
            <w:szCs w:val="21"/>
          </w:rPr>
          <w:t xml:space="preserve">　</w:t>
        </w:r>
        <w:r w:rsidRPr="007523A7">
          <w:rPr>
            <w:b/>
            <w:szCs w:val="21"/>
          </w:rPr>
          <w:t>(3)</w:t>
        </w:r>
        <w:r w:rsidR="00F81729">
          <w:rPr>
            <w:b/>
            <w:szCs w:val="21"/>
          </w:rPr>
          <w:t xml:space="preserve"> </w:t>
        </w:r>
        <w:r w:rsidRPr="007523A7">
          <w:rPr>
            <w:rFonts w:hint="eastAsia"/>
            <w:b/>
            <w:szCs w:val="21"/>
          </w:rPr>
          <w:t>冷暖房機器：使用している冷暖房機器の台数を記入してください。</w:t>
        </w:r>
      </w:ins>
    </w:p>
    <w:p w14:paraId="4037A5B3" w14:textId="77777777" w:rsidR="00F7243A" w:rsidRDefault="00F7243A" w:rsidP="00F7243A">
      <w:pPr>
        <w:rPr>
          <w:ins w:id="72" w:author="作成者"/>
          <w:szCs w:val="21"/>
        </w:rPr>
      </w:pPr>
      <w:ins w:id="73" w:author="作成者">
        <w:r>
          <w:rPr>
            <w:rFonts w:hint="eastAsia"/>
            <w:szCs w:val="21"/>
          </w:rPr>
          <w:t xml:space="preserve">　　・エアコン </w:t>
        </w:r>
        <w:r>
          <w:rPr>
            <w:szCs w:val="21"/>
          </w:rPr>
          <w:t xml:space="preserve">     </w:t>
        </w:r>
        <w:r>
          <w:rPr>
            <w:rFonts w:hint="eastAsia"/>
            <w:szCs w:val="21"/>
          </w:rPr>
          <w:t xml:space="preserve">（　　台）　 　・ウインドクーラー </w:t>
        </w:r>
        <w:r>
          <w:rPr>
            <w:szCs w:val="21"/>
          </w:rPr>
          <w:t xml:space="preserve">    </w:t>
        </w:r>
        <w:r w:rsidRPr="00A467EA">
          <w:rPr>
            <w:rFonts w:hint="eastAsia"/>
            <w:szCs w:val="21"/>
          </w:rPr>
          <w:t>（　　台）</w:t>
        </w:r>
        <w:r>
          <w:rPr>
            <w:rFonts w:hint="eastAsia"/>
            <w:szCs w:val="21"/>
          </w:rPr>
          <w:t xml:space="preserve"> </w:t>
        </w:r>
      </w:ins>
    </w:p>
    <w:p w14:paraId="31DC94CD" w14:textId="77777777" w:rsidR="00F7243A" w:rsidRDefault="00F7243A" w:rsidP="00F7243A">
      <w:pPr>
        <w:ind w:firstLineChars="200" w:firstLine="420"/>
        <w:rPr>
          <w:ins w:id="74" w:author="作成者"/>
          <w:szCs w:val="21"/>
        </w:rPr>
      </w:pPr>
      <w:ins w:id="75" w:author="作成者">
        <w:r w:rsidRPr="00FF5E6E">
          <w:rPr>
            <w:rFonts w:hint="eastAsia"/>
            <w:szCs w:val="21"/>
          </w:rPr>
          <w:t>・扇風機</w:t>
        </w:r>
        <w:r>
          <w:rPr>
            <w:rFonts w:hint="eastAsia"/>
            <w:szCs w:val="21"/>
          </w:rPr>
          <w:t xml:space="preserve"> </w:t>
        </w:r>
        <w:r>
          <w:rPr>
            <w:szCs w:val="21"/>
          </w:rPr>
          <w:t xml:space="preserve">       </w:t>
        </w:r>
        <w:r w:rsidRPr="00FF5E6E">
          <w:rPr>
            <w:rFonts w:hint="eastAsia"/>
            <w:szCs w:val="21"/>
          </w:rPr>
          <w:t>（　　台）</w:t>
        </w:r>
        <w:r>
          <w:rPr>
            <w:rFonts w:hint="eastAsia"/>
            <w:szCs w:val="21"/>
          </w:rPr>
          <w:t xml:space="preserve">　 </w:t>
        </w:r>
        <w:r>
          <w:rPr>
            <w:szCs w:val="21"/>
          </w:rPr>
          <w:t xml:space="preserve">  </w:t>
        </w:r>
        <w:r>
          <w:rPr>
            <w:rFonts w:hint="eastAsia"/>
            <w:szCs w:val="21"/>
          </w:rPr>
          <w:t xml:space="preserve">・サーキュレーター </w:t>
        </w:r>
        <w:r>
          <w:rPr>
            <w:szCs w:val="21"/>
          </w:rPr>
          <w:t xml:space="preserve">    </w:t>
        </w:r>
        <w:r w:rsidRPr="00A467EA">
          <w:rPr>
            <w:rFonts w:hint="eastAsia"/>
            <w:szCs w:val="21"/>
          </w:rPr>
          <w:t>（　　台）</w:t>
        </w:r>
        <w:r>
          <w:rPr>
            <w:rFonts w:hint="eastAsia"/>
            <w:szCs w:val="21"/>
          </w:rPr>
          <w:t xml:space="preserve">　</w:t>
        </w:r>
      </w:ins>
    </w:p>
    <w:p w14:paraId="76454EF7" w14:textId="77777777" w:rsidR="00F7243A" w:rsidRDefault="00F7243A" w:rsidP="00F7243A">
      <w:pPr>
        <w:ind w:firstLineChars="200" w:firstLine="420"/>
        <w:rPr>
          <w:ins w:id="76" w:author="作成者"/>
          <w:szCs w:val="21"/>
        </w:rPr>
      </w:pPr>
      <w:ins w:id="77" w:author="作成者">
        <w:r>
          <w:rPr>
            <w:rFonts w:hint="eastAsia"/>
            <w:szCs w:val="21"/>
          </w:rPr>
          <w:t xml:space="preserve">・こたつ </w:t>
        </w:r>
        <w:r>
          <w:rPr>
            <w:szCs w:val="21"/>
          </w:rPr>
          <w:t xml:space="preserve">       </w:t>
        </w:r>
        <w:r w:rsidRPr="00A467EA">
          <w:rPr>
            <w:rFonts w:hint="eastAsia"/>
            <w:szCs w:val="21"/>
          </w:rPr>
          <w:t>（　　台）</w:t>
        </w:r>
        <w:r>
          <w:rPr>
            <w:rFonts w:hint="eastAsia"/>
            <w:szCs w:val="21"/>
          </w:rPr>
          <w:t xml:space="preserve">　　 ・石油ストーブ　 </w:t>
        </w:r>
        <w:r>
          <w:rPr>
            <w:szCs w:val="21"/>
          </w:rPr>
          <w:t xml:space="preserve">      </w:t>
        </w:r>
        <w:r w:rsidRPr="00A467EA">
          <w:rPr>
            <w:rFonts w:hint="eastAsia"/>
            <w:szCs w:val="21"/>
          </w:rPr>
          <w:t>（　　台）</w:t>
        </w:r>
      </w:ins>
    </w:p>
    <w:p w14:paraId="5BF35968" w14:textId="77777777" w:rsidR="00F7243A" w:rsidRDefault="00F7243A" w:rsidP="00F7243A">
      <w:pPr>
        <w:ind w:firstLineChars="200" w:firstLine="420"/>
        <w:rPr>
          <w:ins w:id="78" w:author="作成者"/>
          <w:szCs w:val="21"/>
        </w:rPr>
      </w:pPr>
      <w:ins w:id="79" w:author="作成者">
        <w:r>
          <w:rPr>
            <w:rFonts w:hint="eastAsia"/>
            <w:szCs w:val="21"/>
          </w:rPr>
          <w:t xml:space="preserve">・電気ストーブ </w:t>
        </w:r>
        <w:r>
          <w:rPr>
            <w:szCs w:val="21"/>
          </w:rPr>
          <w:t xml:space="preserve"> </w:t>
        </w:r>
        <w:r w:rsidRPr="00A467EA">
          <w:rPr>
            <w:rFonts w:hint="eastAsia"/>
            <w:szCs w:val="21"/>
          </w:rPr>
          <w:t>（　　台）</w:t>
        </w:r>
        <w:r>
          <w:rPr>
            <w:rFonts w:hint="eastAsia"/>
            <w:szCs w:val="21"/>
          </w:rPr>
          <w:t xml:space="preserve">　   ・ファンヒーター </w:t>
        </w:r>
        <w:r>
          <w:rPr>
            <w:szCs w:val="21"/>
          </w:rPr>
          <w:t xml:space="preserve">      </w:t>
        </w:r>
        <w:r w:rsidRPr="00A467EA">
          <w:rPr>
            <w:rFonts w:hint="eastAsia"/>
            <w:szCs w:val="21"/>
          </w:rPr>
          <w:t>（　　台）</w:t>
        </w:r>
        <w:r>
          <w:rPr>
            <w:rFonts w:hint="eastAsia"/>
            <w:szCs w:val="21"/>
          </w:rPr>
          <w:t xml:space="preserve">　　　</w:t>
        </w:r>
      </w:ins>
    </w:p>
    <w:p w14:paraId="21B9D867" w14:textId="77777777" w:rsidR="00F7243A" w:rsidRDefault="00F7243A" w:rsidP="00F7243A">
      <w:pPr>
        <w:ind w:firstLineChars="200" w:firstLine="420"/>
        <w:rPr>
          <w:ins w:id="80" w:author="作成者"/>
          <w:szCs w:val="21"/>
        </w:rPr>
      </w:pPr>
      <w:ins w:id="81" w:author="作成者">
        <w:r>
          <w:rPr>
            <w:rFonts w:hint="eastAsia"/>
            <w:szCs w:val="21"/>
          </w:rPr>
          <w:t>・オイルヒーター</w:t>
        </w:r>
        <w:r w:rsidRPr="00A467EA">
          <w:rPr>
            <w:rFonts w:hint="eastAsia"/>
            <w:szCs w:val="21"/>
          </w:rPr>
          <w:t>（　　台）</w:t>
        </w:r>
        <w:r>
          <w:rPr>
            <w:rFonts w:hint="eastAsia"/>
            <w:szCs w:val="21"/>
          </w:rPr>
          <w:t xml:space="preserve">　　 ・その他（　　　　　　）（　　台）</w:t>
        </w:r>
      </w:ins>
    </w:p>
    <w:p w14:paraId="71AFB74A" w14:textId="77777777" w:rsidR="00F7243A" w:rsidRDefault="00F7243A" w:rsidP="00F7243A">
      <w:pPr>
        <w:ind w:firstLineChars="200" w:firstLine="420"/>
        <w:rPr>
          <w:ins w:id="82" w:author="作成者"/>
          <w:szCs w:val="21"/>
        </w:rPr>
      </w:pPr>
    </w:p>
    <w:p w14:paraId="7D1783D8" w14:textId="77777777" w:rsidR="00F7243A" w:rsidRPr="00B95A30" w:rsidRDefault="00F7243A" w:rsidP="00F7243A">
      <w:pPr>
        <w:rPr>
          <w:ins w:id="83" w:author="作成者"/>
          <w:szCs w:val="21"/>
        </w:rPr>
      </w:pPr>
      <w:ins w:id="84" w:author="作成者">
        <w:r>
          <w:rPr>
            <w:rFonts w:hint="eastAsia"/>
            <w:b/>
            <w:szCs w:val="21"/>
          </w:rPr>
          <w:t xml:space="preserve">　</w:t>
        </w:r>
        <w:r w:rsidRPr="007523A7">
          <w:rPr>
            <w:b/>
            <w:szCs w:val="21"/>
          </w:rPr>
          <w:t xml:space="preserve">(4) </w:t>
        </w:r>
        <w:r w:rsidRPr="007523A7">
          <w:rPr>
            <w:rFonts w:hint="eastAsia"/>
            <w:b/>
            <w:szCs w:val="21"/>
          </w:rPr>
          <w:t>使用しているエアコンの情報</w:t>
        </w:r>
        <w:r w:rsidRPr="00B95A30">
          <w:rPr>
            <w:rFonts w:hint="eastAsia"/>
            <w:szCs w:val="21"/>
          </w:rPr>
          <w:t>（設置している場合）</w:t>
        </w:r>
      </w:ins>
    </w:p>
    <w:p w14:paraId="0A2A0051" w14:textId="77777777" w:rsidR="00F7243A" w:rsidRDefault="00F7243A" w:rsidP="00F7243A">
      <w:pPr>
        <w:rPr>
          <w:ins w:id="85" w:author="作成者"/>
          <w:b/>
          <w:szCs w:val="21"/>
        </w:rPr>
      </w:pPr>
      <w:ins w:id="86" w:author="作成者">
        <w:r w:rsidRPr="00B95A30">
          <w:rPr>
            <w:rFonts w:hint="eastAsia"/>
            <w:szCs w:val="21"/>
          </w:rPr>
          <w:t xml:space="preserve">　</w:t>
        </w:r>
        <w:r w:rsidRPr="00B95A30">
          <w:rPr>
            <w:szCs w:val="21"/>
          </w:rPr>
          <w:t xml:space="preserve">  メーカー：</w:t>
        </w:r>
        <w:r w:rsidRPr="007523A7">
          <w:rPr>
            <w:rFonts w:hint="eastAsia"/>
            <w:szCs w:val="21"/>
            <w:u w:val="single"/>
          </w:rPr>
          <w:t xml:space="preserve">　　　　　　　　　　　　　</w:t>
        </w:r>
        <w:r>
          <w:rPr>
            <w:rFonts w:hint="eastAsia"/>
            <w:szCs w:val="21"/>
            <w:u w:val="single"/>
          </w:rPr>
          <w:t xml:space="preserve">　</w:t>
        </w:r>
        <w:r w:rsidRPr="007523A7">
          <w:rPr>
            <w:szCs w:val="21"/>
          </w:rPr>
          <w:t xml:space="preserve"> </w:t>
        </w:r>
        <w:r>
          <w:rPr>
            <w:szCs w:val="21"/>
          </w:rPr>
          <w:t xml:space="preserve"> </w:t>
        </w:r>
        <w:r w:rsidRPr="00B95A30">
          <w:rPr>
            <w:rFonts w:hint="eastAsia"/>
            <w:szCs w:val="21"/>
          </w:rPr>
          <w:t>型番：</w:t>
        </w:r>
        <w:r w:rsidRPr="007523A7">
          <w:rPr>
            <w:rFonts w:hint="eastAsia"/>
            <w:szCs w:val="21"/>
            <w:u w:val="single"/>
          </w:rPr>
          <w:t xml:space="preserve">　　　　　　　　</w:t>
        </w:r>
      </w:ins>
    </w:p>
    <w:p w14:paraId="557FA694" w14:textId="3BFA0FCC" w:rsidR="00CA7165" w:rsidRPr="00F7243A" w:rsidDel="00F7243A" w:rsidRDefault="00CA7165" w:rsidP="00262289">
      <w:pPr>
        <w:rPr>
          <w:del w:id="87" w:author="作成者"/>
          <w:szCs w:val="21"/>
        </w:rPr>
      </w:pPr>
    </w:p>
    <w:p w14:paraId="5A6E00E2" w14:textId="4FE331BA" w:rsidR="00CA7165" w:rsidDel="00F7243A" w:rsidRDefault="00CA7165" w:rsidP="00262289">
      <w:pPr>
        <w:rPr>
          <w:del w:id="88" w:author="作成者"/>
          <w:szCs w:val="21"/>
        </w:rPr>
      </w:pPr>
      <w:del w:id="89" w:author="作成者">
        <w:r w:rsidDel="00F7243A">
          <w:rPr>
            <w:rFonts w:hint="eastAsia"/>
            <w:szCs w:val="21"/>
          </w:rPr>
          <w:delText>以降は入居者が回答してください。</w:delText>
        </w:r>
      </w:del>
    </w:p>
    <w:p w14:paraId="1DE94D13" w14:textId="36C9D962" w:rsidR="00E62F3F" w:rsidDel="00F7243A" w:rsidRDefault="00CA7165" w:rsidP="00262289">
      <w:pPr>
        <w:rPr>
          <w:del w:id="90" w:author="作成者"/>
          <w:szCs w:val="21"/>
        </w:rPr>
      </w:pPr>
      <w:del w:id="91" w:author="作成者">
        <w:r w:rsidDel="00F7243A">
          <w:rPr>
            <w:rFonts w:hint="eastAsia"/>
            <w:szCs w:val="21"/>
          </w:rPr>
          <w:delText>３</w:delText>
        </w:r>
        <w:r w:rsidR="00E62F3F" w:rsidDel="00F7243A">
          <w:rPr>
            <w:rFonts w:hint="eastAsia"/>
            <w:szCs w:val="21"/>
          </w:rPr>
          <w:delText xml:space="preserve">　</w:delText>
        </w:r>
        <w:r w:rsidR="00E958D1" w:rsidDel="00F7243A">
          <w:rPr>
            <w:rFonts w:hint="eastAsia"/>
            <w:szCs w:val="21"/>
          </w:rPr>
          <w:delText>住戸</w:delText>
        </w:r>
        <w:r w:rsidR="00E62F3F" w:rsidDel="00F7243A">
          <w:rPr>
            <w:rFonts w:hint="eastAsia"/>
            <w:szCs w:val="21"/>
          </w:rPr>
          <w:delText>状況</w:delText>
        </w:r>
      </w:del>
    </w:p>
    <w:p w14:paraId="6D7855EC" w14:textId="5983DC19" w:rsidR="00E62F3F" w:rsidDel="00F7243A" w:rsidRDefault="00E62F3F" w:rsidP="00282C52">
      <w:pPr>
        <w:ind w:firstLineChars="67" w:firstLine="141"/>
        <w:rPr>
          <w:del w:id="92" w:author="作成者"/>
          <w:szCs w:val="21"/>
        </w:rPr>
      </w:pPr>
      <w:del w:id="93" w:author="作成者">
        <w:r w:rsidDel="00F7243A">
          <w:rPr>
            <w:rFonts w:hint="eastAsia"/>
            <w:szCs w:val="21"/>
          </w:rPr>
          <w:delText>(1)　入居年月：</w:delText>
        </w:r>
        <w:r w:rsidR="00E958D1" w:rsidRPr="00B95A30" w:rsidDel="00F7243A">
          <w:rPr>
            <w:rFonts w:hint="eastAsia"/>
            <w:szCs w:val="21"/>
            <w:u w:val="single"/>
          </w:rPr>
          <w:delText>西暦</w:delText>
        </w:r>
        <w:r w:rsidR="008F3CDE" w:rsidRPr="00B95A30" w:rsidDel="00F7243A">
          <w:rPr>
            <w:rFonts w:hint="eastAsia"/>
            <w:szCs w:val="21"/>
            <w:u w:val="single"/>
          </w:rPr>
          <w:delText xml:space="preserve">　　</w:delText>
        </w:r>
        <w:r w:rsidR="00E958D1" w:rsidRPr="00B95A30" w:rsidDel="00F7243A">
          <w:rPr>
            <w:rFonts w:hint="eastAsia"/>
            <w:szCs w:val="21"/>
            <w:u w:val="single"/>
          </w:rPr>
          <w:delText xml:space="preserve">　　年　</w:delText>
        </w:r>
        <w:r w:rsidR="007B4AD3" w:rsidRPr="00B95A30" w:rsidDel="00F7243A">
          <w:rPr>
            <w:rFonts w:hint="eastAsia"/>
            <w:szCs w:val="21"/>
            <w:u w:val="single"/>
          </w:rPr>
          <w:delText xml:space="preserve">　</w:delText>
        </w:r>
        <w:r w:rsidR="00E958D1" w:rsidRPr="00B95A30" w:rsidDel="00F7243A">
          <w:rPr>
            <w:rFonts w:hint="eastAsia"/>
            <w:szCs w:val="21"/>
            <w:u w:val="single"/>
          </w:rPr>
          <w:delText>月</w:delText>
        </w:r>
        <w:r w:rsidR="00B16E19" w:rsidDel="00F7243A">
          <w:rPr>
            <w:rFonts w:hint="eastAsia"/>
            <w:szCs w:val="21"/>
          </w:rPr>
          <w:delText xml:space="preserve">　　　　　</w:delText>
        </w:r>
        <w:r w:rsidR="002F356B" w:rsidDel="00F7243A">
          <w:rPr>
            <w:szCs w:val="21"/>
          </w:rPr>
          <w:delText>(2</w:delText>
        </w:r>
        <w:r w:rsidR="002F356B" w:rsidRPr="002F356B" w:rsidDel="00F7243A">
          <w:rPr>
            <w:szCs w:val="21"/>
          </w:rPr>
          <w:delText>)</w:delText>
        </w:r>
        <w:r w:rsidDel="00F7243A">
          <w:rPr>
            <w:rFonts w:hint="eastAsia"/>
            <w:szCs w:val="21"/>
          </w:rPr>
          <w:delText xml:space="preserve">　</w:delText>
        </w:r>
        <w:r w:rsidR="00536B14" w:rsidDel="00F7243A">
          <w:rPr>
            <w:rFonts w:hint="eastAsia"/>
            <w:szCs w:val="21"/>
          </w:rPr>
          <w:delText>入居者数</w:delText>
        </w:r>
        <w:r w:rsidR="00E958D1" w:rsidDel="00F7243A">
          <w:rPr>
            <w:rFonts w:hint="eastAsia"/>
            <w:szCs w:val="21"/>
          </w:rPr>
          <w:delText>：</w:delText>
        </w:r>
        <w:r w:rsidR="00E958D1" w:rsidRPr="00B95A30" w:rsidDel="00F7243A">
          <w:rPr>
            <w:rFonts w:hint="eastAsia"/>
            <w:szCs w:val="21"/>
            <w:u w:val="single"/>
          </w:rPr>
          <w:delText xml:space="preserve">　</w:delText>
        </w:r>
        <w:r w:rsidR="003E5323" w:rsidDel="00F7243A">
          <w:rPr>
            <w:rFonts w:hint="eastAsia"/>
            <w:szCs w:val="21"/>
            <w:u w:val="single"/>
          </w:rPr>
          <w:delText xml:space="preserve">　　</w:delText>
        </w:r>
        <w:r w:rsidR="00E958D1" w:rsidRPr="00B95A30" w:rsidDel="00F7243A">
          <w:rPr>
            <w:rFonts w:hint="eastAsia"/>
            <w:szCs w:val="21"/>
            <w:u w:val="single"/>
          </w:rPr>
          <w:delText xml:space="preserve">　人</w:delText>
        </w:r>
      </w:del>
    </w:p>
    <w:p w14:paraId="4E34BDBF" w14:textId="329FA285" w:rsidR="006C147C" w:rsidDel="00F7243A" w:rsidRDefault="006C147C" w:rsidP="002F356B">
      <w:pPr>
        <w:ind w:leftChars="59" w:left="2224" w:rightChars="-338" w:right="-710" w:hangingChars="1000" w:hanging="2100"/>
        <w:rPr>
          <w:del w:id="94" w:author="作成者"/>
          <w:szCs w:val="21"/>
        </w:rPr>
      </w:pPr>
    </w:p>
    <w:p w14:paraId="107B1E7E" w14:textId="3DE70EFD" w:rsidR="00A467EA" w:rsidDel="00F7243A" w:rsidRDefault="00A467EA" w:rsidP="00A467EA">
      <w:pPr>
        <w:rPr>
          <w:del w:id="95" w:author="作成者"/>
          <w:szCs w:val="21"/>
        </w:rPr>
      </w:pPr>
      <w:del w:id="96" w:author="作成者">
        <w:r w:rsidDel="00F7243A">
          <w:rPr>
            <w:rFonts w:hint="eastAsia"/>
            <w:szCs w:val="21"/>
          </w:rPr>
          <w:delText>（</w:delText>
        </w:r>
        <w:r w:rsidR="008F3CDE" w:rsidDel="00F7243A">
          <w:rPr>
            <w:rFonts w:hint="eastAsia"/>
            <w:szCs w:val="21"/>
          </w:rPr>
          <w:delText>3</w:delText>
        </w:r>
        <w:r w:rsidDel="00F7243A">
          <w:rPr>
            <w:rFonts w:hint="eastAsia"/>
            <w:szCs w:val="21"/>
          </w:rPr>
          <w:delText>）冷暖房機器：使用している冷暖房機器</w:delText>
        </w:r>
        <w:r w:rsidR="00161E8D" w:rsidDel="00F7243A">
          <w:rPr>
            <w:rFonts w:hint="eastAsia"/>
            <w:szCs w:val="21"/>
          </w:rPr>
          <w:delText>の</w:delText>
        </w:r>
        <w:r w:rsidDel="00F7243A">
          <w:rPr>
            <w:rFonts w:hint="eastAsia"/>
            <w:szCs w:val="21"/>
          </w:rPr>
          <w:delText>台数を記入</w:delText>
        </w:r>
        <w:r w:rsidR="00815DC5" w:rsidDel="00F7243A">
          <w:rPr>
            <w:rFonts w:hint="eastAsia"/>
            <w:szCs w:val="21"/>
          </w:rPr>
          <w:delText>してください</w:delText>
        </w:r>
        <w:r w:rsidDel="00F7243A">
          <w:rPr>
            <w:rFonts w:hint="eastAsia"/>
            <w:szCs w:val="21"/>
          </w:rPr>
          <w:delText>。</w:delText>
        </w:r>
      </w:del>
    </w:p>
    <w:p w14:paraId="4EF64F5D" w14:textId="072A685B" w:rsidR="00BC668E" w:rsidDel="00F7243A" w:rsidRDefault="00A467EA">
      <w:pPr>
        <w:rPr>
          <w:del w:id="97" w:author="作成者"/>
          <w:szCs w:val="21"/>
        </w:rPr>
      </w:pPr>
      <w:del w:id="98" w:author="作成者">
        <w:r w:rsidDel="00F7243A">
          <w:rPr>
            <w:rFonts w:hint="eastAsia"/>
            <w:szCs w:val="21"/>
          </w:rPr>
          <w:delText xml:space="preserve">　　</w:delText>
        </w:r>
        <w:r w:rsidR="00BC668E" w:rsidDel="00F7243A">
          <w:rPr>
            <w:rFonts w:hint="eastAsia"/>
            <w:szCs w:val="21"/>
          </w:rPr>
          <w:delText>・</w:delText>
        </w:r>
        <w:r w:rsidDel="00F7243A">
          <w:rPr>
            <w:rFonts w:hint="eastAsia"/>
            <w:szCs w:val="21"/>
          </w:rPr>
          <w:delText>エアコン（　　台）</w:delText>
        </w:r>
        <w:r w:rsidR="00F1722C" w:rsidDel="00F7243A">
          <w:rPr>
            <w:rFonts w:hint="eastAsia"/>
            <w:szCs w:val="21"/>
          </w:rPr>
          <w:delText xml:space="preserve">　 </w:delText>
        </w:r>
        <w:r w:rsidR="00B16E19" w:rsidDel="00F7243A">
          <w:rPr>
            <w:rFonts w:hint="eastAsia"/>
            <w:szCs w:val="21"/>
          </w:rPr>
          <w:delText xml:space="preserve">　　</w:delText>
        </w:r>
        <w:r w:rsidDel="00F7243A">
          <w:rPr>
            <w:rFonts w:hint="eastAsia"/>
            <w:szCs w:val="21"/>
          </w:rPr>
          <w:delText>・ウインド</w:delText>
        </w:r>
        <w:r w:rsidR="00FF5E6E" w:rsidDel="00F7243A">
          <w:rPr>
            <w:rFonts w:hint="eastAsia"/>
            <w:szCs w:val="21"/>
          </w:rPr>
          <w:delText>クーラー</w:delText>
        </w:r>
        <w:r w:rsidRPr="00A467EA" w:rsidDel="00F7243A">
          <w:rPr>
            <w:rFonts w:hint="eastAsia"/>
            <w:szCs w:val="21"/>
          </w:rPr>
          <w:delText>（　　台）</w:delText>
        </w:r>
        <w:r w:rsidR="00B16E19" w:rsidDel="00F7243A">
          <w:rPr>
            <w:rFonts w:hint="eastAsia"/>
            <w:szCs w:val="21"/>
          </w:rPr>
          <w:delText xml:space="preserve"> </w:delText>
        </w:r>
        <w:r w:rsidR="00FF5E6E" w:rsidRPr="00FF5E6E" w:rsidDel="00F7243A">
          <w:rPr>
            <w:rFonts w:hint="eastAsia"/>
            <w:szCs w:val="21"/>
          </w:rPr>
          <w:delText>・扇風機（　　台）</w:delText>
        </w:r>
      </w:del>
    </w:p>
    <w:p w14:paraId="146A06FC" w14:textId="484C66D4" w:rsidR="00BC668E" w:rsidDel="00F7243A" w:rsidRDefault="00A467EA">
      <w:pPr>
        <w:ind w:firstLineChars="200" w:firstLine="420"/>
        <w:rPr>
          <w:del w:id="99" w:author="作成者"/>
          <w:szCs w:val="21"/>
        </w:rPr>
      </w:pPr>
      <w:del w:id="100" w:author="作成者">
        <w:r w:rsidDel="00F7243A">
          <w:rPr>
            <w:rFonts w:hint="eastAsia"/>
            <w:szCs w:val="21"/>
          </w:rPr>
          <w:delText>・サーキュレーター</w:delText>
        </w:r>
        <w:r w:rsidRPr="00A467EA" w:rsidDel="00F7243A">
          <w:rPr>
            <w:rFonts w:hint="eastAsia"/>
            <w:szCs w:val="21"/>
          </w:rPr>
          <w:delText>（　　台）</w:delText>
        </w:r>
        <w:r w:rsidR="00F1722C" w:rsidDel="00F7243A">
          <w:rPr>
            <w:rFonts w:hint="eastAsia"/>
            <w:szCs w:val="21"/>
          </w:rPr>
          <w:delText xml:space="preserve">　</w:delText>
        </w:r>
        <w:r w:rsidDel="00F7243A">
          <w:rPr>
            <w:rFonts w:hint="eastAsia"/>
            <w:szCs w:val="21"/>
          </w:rPr>
          <w:delText>・ファンヒーター</w:delText>
        </w:r>
        <w:r w:rsidRPr="00A467EA" w:rsidDel="00F7243A">
          <w:rPr>
            <w:rFonts w:hint="eastAsia"/>
            <w:szCs w:val="21"/>
          </w:rPr>
          <w:delText>（　　台）</w:delText>
        </w:r>
        <w:r w:rsidR="00B16E19" w:rsidDel="00F7243A">
          <w:rPr>
            <w:rFonts w:hint="eastAsia"/>
            <w:szCs w:val="21"/>
          </w:rPr>
          <w:delText xml:space="preserve">　</w:delText>
        </w:r>
        <w:r w:rsidDel="00F7243A">
          <w:rPr>
            <w:rFonts w:hint="eastAsia"/>
            <w:szCs w:val="21"/>
          </w:rPr>
          <w:delText xml:space="preserve">・石油ストーブ　</w:delText>
        </w:r>
        <w:r w:rsidRPr="00A467EA" w:rsidDel="00F7243A">
          <w:rPr>
            <w:rFonts w:hint="eastAsia"/>
            <w:szCs w:val="21"/>
          </w:rPr>
          <w:delText>（　　台）</w:delText>
        </w:r>
      </w:del>
    </w:p>
    <w:p w14:paraId="5E4D83CA" w14:textId="77AAD45D" w:rsidR="00A467EA" w:rsidDel="00F7243A" w:rsidRDefault="00A467EA">
      <w:pPr>
        <w:ind w:firstLineChars="200" w:firstLine="420"/>
        <w:rPr>
          <w:del w:id="101" w:author="作成者"/>
          <w:szCs w:val="21"/>
        </w:rPr>
      </w:pPr>
      <w:del w:id="102" w:author="作成者">
        <w:r w:rsidDel="00F7243A">
          <w:rPr>
            <w:rFonts w:hint="eastAsia"/>
            <w:szCs w:val="21"/>
          </w:rPr>
          <w:delText>・電気ストーブ</w:delText>
        </w:r>
        <w:r w:rsidRPr="00A467EA" w:rsidDel="00F7243A">
          <w:rPr>
            <w:rFonts w:hint="eastAsia"/>
            <w:szCs w:val="21"/>
          </w:rPr>
          <w:delText>（　　台）</w:delText>
        </w:r>
        <w:r w:rsidR="00F1722C" w:rsidDel="00F7243A">
          <w:rPr>
            <w:rFonts w:hint="eastAsia"/>
            <w:szCs w:val="21"/>
          </w:rPr>
          <w:delText xml:space="preserve">　</w:delText>
        </w:r>
        <w:r w:rsidR="00B16E19" w:rsidDel="00F7243A">
          <w:rPr>
            <w:rFonts w:hint="eastAsia"/>
            <w:szCs w:val="21"/>
          </w:rPr>
          <w:delText xml:space="preserve"> 　</w:delText>
        </w:r>
        <w:r w:rsidDel="00F7243A">
          <w:rPr>
            <w:rFonts w:hint="eastAsia"/>
            <w:szCs w:val="21"/>
          </w:rPr>
          <w:delText>・こたつ</w:delText>
        </w:r>
        <w:r w:rsidRPr="00A467EA" w:rsidDel="00F7243A">
          <w:rPr>
            <w:rFonts w:hint="eastAsia"/>
            <w:szCs w:val="21"/>
          </w:rPr>
          <w:delText>（　　台）</w:delText>
        </w:r>
        <w:r w:rsidR="00F1722C" w:rsidDel="00F7243A">
          <w:rPr>
            <w:rFonts w:hint="eastAsia"/>
            <w:szCs w:val="21"/>
          </w:rPr>
          <w:delText xml:space="preserve">　</w:delText>
        </w:r>
        <w:r w:rsidR="00B16E19" w:rsidDel="00F7243A">
          <w:rPr>
            <w:rFonts w:hint="eastAsia"/>
            <w:szCs w:val="21"/>
          </w:rPr>
          <w:delText xml:space="preserve">　　</w:delText>
        </w:r>
        <w:r w:rsidDel="00F7243A">
          <w:rPr>
            <w:rFonts w:hint="eastAsia"/>
            <w:szCs w:val="21"/>
          </w:rPr>
          <w:delText>・オイルヒーター</w:delText>
        </w:r>
        <w:r w:rsidRPr="00A467EA" w:rsidDel="00F7243A">
          <w:rPr>
            <w:rFonts w:hint="eastAsia"/>
            <w:szCs w:val="21"/>
          </w:rPr>
          <w:delText>（　　台）</w:delText>
        </w:r>
      </w:del>
    </w:p>
    <w:p w14:paraId="455181DF" w14:textId="337E9E35" w:rsidR="006C147C" w:rsidDel="00F7243A" w:rsidRDefault="00331FA2">
      <w:pPr>
        <w:ind w:firstLineChars="200" w:firstLine="420"/>
        <w:rPr>
          <w:del w:id="103" w:author="作成者"/>
          <w:szCs w:val="21"/>
        </w:rPr>
      </w:pPr>
      <w:del w:id="104" w:author="作成者">
        <w:r w:rsidDel="00F7243A">
          <w:rPr>
            <w:rFonts w:hint="eastAsia"/>
            <w:szCs w:val="21"/>
          </w:rPr>
          <w:delText>・その他（　　　　　　　）（　　台）</w:delText>
        </w:r>
      </w:del>
    </w:p>
    <w:p w14:paraId="4107A787" w14:textId="1B882183" w:rsidR="00331FA2" w:rsidDel="00F7243A" w:rsidRDefault="00331FA2" w:rsidP="00F53094">
      <w:pPr>
        <w:ind w:firstLineChars="200" w:firstLine="420"/>
        <w:rPr>
          <w:del w:id="105" w:author="作成者"/>
          <w:szCs w:val="21"/>
        </w:rPr>
      </w:pPr>
    </w:p>
    <w:p w14:paraId="5EC5C92D" w14:textId="01B8ABB0" w:rsidR="005B32B7" w:rsidRPr="00B95A30" w:rsidDel="00F7243A" w:rsidRDefault="005B32B7" w:rsidP="005B32B7">
      <w:pPr>
        <w:ind w:firstLineChars="50" w:firstLine="105"/>
        <w:rPr>
          <w:del w:id="106" w:author="作成者"/>
          <w:szCs w:val="21"/>
        </w:rPr>
      </w:pPr>
      <w:del w:id="107" w:author="作成者">
        <w:r w:rsidRPr="00B95A30" w:rsidDel="00F7243A">
          <w:rPr>
            <w:szCs w:val="21"/>
          </w:rPr>
          <w:delText>(</w:delText>
        </w:r>
        <w:r w:rsidR="008F3CDE" w:rsidDel="00F7243A">
          <w:rPr>
            <w:rFonts w:hint="eastAsia"/>
            <w:szCs w:val="21"/>
          </w:rPr>
          <w:delText>4</w:delText>
        </w:r>
        <w:r w:rsidRPr="00B95A30" w:rsidDel="00F7243A">
          <w:rPr>
            <w:szCs w:val="21"/>
          </w:rPr>
          <w:delText xml:space="preserve">) </w:delText>
        </w:r>
        <w:r w:rsidRPr="00B95A30" w:rsidDel="00F7243A">
          <w:rPr>
            <w:rFonts w:hint="eastAsia"/>
            <w:szCs w:val="21"/>
          </w:rPr>
          <w:delText>使用しているエアコンの情報（設置している場合）</w:delText>
        </w:r>
      </w:del>
    </w:p>
    <w:p w14:paraId="54A3DA97" w14:textId="65955D59" w:rsidR="004A4AC7" w:rsidDel="00F7243A" w:rsidRDefault="005B32B7" w:rsidP="00A467EA">
      <w:pPr>
        <w:rPr>
          <w:del w:id="108" w:author="作成者"/>
          <w:color w:val="FF0000"/>
          <w:szCs w:val="21"/>
        </w:rPr>
      </w:pPr>
      <w:del w:id="109" w:author="作成者">
        <w:r w:rsidRPr="00B95A30" w:rsidDel="00F7243A">
          <w:rPr>
            <w:rFonts w:hint="eastAsia"/>
            <w:szCs w:val="21"/>
          </w:rPr>
          <w:delText xml:space="preserve">　</w:delText>
        </w:r>
        <w:r w:rsidRPr="00B95A30" w:rsidDel="00F7243A">
          <w:rPr>
            <w:szCs w:val="21"/>
          </w:rPr>
          <w:delText xml:space="preserve">  メーカー：</w:delText>
        </w:r>
        <w:r w:rsidR="00BC668E" w:rsidRPr="00B95A30" w:rsidDel="00F7243A">
          <w:rPr>
            <w:rFonts w:hint="eastAsia"/>
            <w:szCs w:val="21"/>
          </w:rPr>
          <w:delText xml:space="preserve">　　　　</w:delText>
        </w:r>
        <w:r w:rsidR="003E4FCA" w:rsidDel="00F7243A">
          <w:rPr>
            <w:rFonts w:hint="eastAsia"/>
            <w:szCs w:val="21"/>
          </w:rPr>
          <w:delText xml:space="preserve">　　　　　　　　　</w:delText>
        </w:r>
        <w:r w:rsidRPr="00B95A30" w:rsidDel="00F7243A">
          <w:rPr>
            <w:rFonts w:hint="eastAsia"/>
            <w:szCs w:val="21"/>
          </w:rPr>
          <w:delText xml:space="preserve">型番：　</w:delText>
        </w:r>
        <w:r w:rsidR="00BC668E" w:rsidRPr="00B95A30" w:rsidDel="00F7243A">
          <w:rPr>
            <w:rFonts w:hint="eastAsia"/>
            <w:szCs w:val="21"/>
          </w:rPr>
          <w:delText xml:space="preserve">　</w:delText>
        </w:r>
      </w:del>
      <w:r w:rsidR="00BC668E">
        <w:rPr>
          <w:rFonts w:hint="eastAsia"/>
          <w:color w:val="FF0000"/>
          <w:szCs w:val="21"/>
        </w:rPr>
        <w:t xml:space="preserve">　　　</w:t>
      </w:r>
    </w:p>
    <w:p w14:paraId="5CAB9113" w14:textId="136C5258" w:rsidR="006C147C" w:rsidRDefault="006C147C" w:rsidP="00D85B1D">
      <w:pPr>
        <w:rPr>
          <w:szCs w:val="21"/>
        </w:rPr>
      </w:pPr>
    </w:p>
    <w:p w14:paraId="3D9FA50E" w14:textId="1328D873" w:rsidR="00CA7165" w:rsidDel="00F7243A" w:rsidRDefault="00CA7165" w:rsidP="00F7243A">
      <w:pPr>
        <w:rPr>
          <w:del w:id="110" w:author="作成者"/>
          <w:szCs w:val="21"/>
        </w:rPr>
      </w:pPr>
      <w:del w:id="111" w:author="作成者">
        <w:r w:rsidDel="00F7243A">
          <w:rPr>
            <w:rFonts w:hint="eastAsia"/>
            <w:szCs w:val="21"/>
          </w:rPr>
          <w:delText>■省エネ（断熱）改修に関する設問</w:delText>
        </w:r>
        <w:r w:rsidR="008B2A9E" w:rsidDel="00F7243A">
          <w:rPr>
            <w:rFonts w:hint="eastAsia"/>
            <w:szCs w:val="21"/>
          </w:rPr>
          <w:delText>（４～８）</w:delText>
        </w:r>
      </w:del>
    </w:p>
    <w:p w14:paraId="30CF8B74" w14:textId="364E88AF" w:rsidR="00071D91" w:rsidDel="00F7243A" w:rsidRDefault="008B2A9E" w:rsidP="00F7243A">
      <w:pPr>
        <w:rPr>
          <w:del w:id="112" w:author="作成者"/>
          <w:szCs w:val="21"/>
        </w:rPr>
      </w:pPr>
      <w:del w:id="113" w:author="作成者">
        <w:r w:rsidDel="00F7243A">
          <w:rPr>
            <w:rFonts w:hint="eastAsia"/>
            <w:szCs w:val="21"/>
          </w:rPr>
          <w:delText>４</w:delText>
        </w:r>
        <w:r w:rsidR="00771526" w:rsidDel="00F7243A">
          <w:rPr>
            <w:rFonts w:hint="eastAsia"/>
            <w:szCs w:val="21"/>
          </w:rPr>
          <w:delText xml:space="preserve">　</w:delText>
        </w:r>
        <w:r w:rsidR="00071D91" w:rsidDel="00F7243A">
          <w:rPr>
            <w:rFonts w:hint="eastAsia"/>
            <w:szCs w:val="21"/>
          </w:rPr>
          <w:delText>改修前から入居されていましたでしょうか</w:delText>
        </w:r>
        <w:r w:rsidR="003F425A" w:rsidDel="00F7243A">
          <w:rPr>
            <w:rFonts w:hint="eastAsia"/>
            <w:szCs w:val="21"/>
          </w:rPr>
          <w:delText>。</w:delText>
        </w:r>
      </w:del>
    </w:p>
    <w:p w14:paraId="2525A4BA" w14:textId="71A33427" w:rsidR="00071D91" w:rsidDel="00F7243A" w:rsidRDefault="00071D91" w:rsidP="00F7243A">
      <w:pPr>
        <w:ind w:firstLineChars="200" w:firstLine="420"/>
        <w:rPr>
          <w:del w:id="114" w:author="作成者"/>
          <w:szCs w:val="21"/>
        </w:rPr>
      </w:pPr>
      <w:del w:id="115" w:author="作成者">
        <w:r w:rsidDel="00F7243A">
          <w:rPr>
            <w:rFonts w:hint="eastAsia"/>
            <w:szCs w:val="21"/>
          </w:rPr>
          <w:delText>ア</w:delText>
        </w:r>
        <w:r w:rsidR="00331FA2" w:rsidDel="00F7243A">
          <w:rPr>
            <w:rFonts w:hint="eastAsia"/>
            <w:szCs w:val="21"/>
          </w:rPr>
          <w:delText xml:space="preserve">　</w:delText>
        </w:r>
        <w:r w:rsidDel="00F7243A">
          <w:rPr>
            <w:rFonts w:hint="eastAsia"/>
            <w:szCs w:val="21"/>
          </w:rPr>
          <w:delText xml:space="preserve">入居していた　</w:delText>
        </w:r>
        <w:r w:rsidR="00331FA2" w:rsidDel="00F7243A">
          <w:rPr>
            <w:rFonts w:hint="eastAsia"/>
            <w:szCs w:val="21"/>
          </w:rPr>
          <w:delText xml:space="preserve">　</w:delText>
        </w:r>
        <w:r w:rsidDel="00F7243A">
          <w:rPr>
            <w:rFonts w:hint="eastAsia"/>
            <w:szCs w:val="21"/>
          </w:rPr>
          <w:delText xml:space="preserve">　　　イ　改修後入居した</w:delText>
        </w:r>
      </w:del>
    </w:p>
    <w:p w14:paraId="7E0DD655" w14:textId="53262F4C" w:rsidR="009C16D8" w:rsidDel="00F7243A" w:rsidRDefault="002F35DE" w:rsidP="00F7243A">
      <w:pPr>
        <w:rPr>
          <w:del w:id="116" w:author="作成者"/>
          <w:szCs w:val="21"/>
        </w:rPr>
      </w:pPr>
      <w:del w:id="117" w:author="作成者">
        <w:r w:rsidDel="00F7243A">
          <w:rPr>
            <w:rFonts w:hint="eastAsia"/>
            <w:szCs w:val="21"/>
          </w:rPr>
          <w:delText xml:space="preserve">　　</w:delText>
        </w:r>
        <w:r w:rsidR="008B2A9E" w:rsidDel="00F7243A">
          <w:rPr>
            <w:rFonts w:hint="eastAsia"/>
            <w:szCs w:val="21"/>
          </w:rPr>
          <w:delText xml:space="preserve">　アを選択した方　⇒　設問</w:delText>
        </w:r>
        <w:r w:rsidR="009D704B" w:rsidDel="00F7243A">
          <w:rPr>
            <w:rFonts w:hint="eastAsia"/>
            <w:szCs w:val="21"/>
          </w:rPr>
          <w:delText>５</w:delText>
        </w:r>
        <w:r w:rsidR="008B2A9E" w:rsidDel="00F7243A">
          <w:rPr>
            <w:rFonts w:hint="eastAsia"/>
            <w:szCs w:val="21"/>
          </w:rPr>
          <w:delText>～８について回答してください</w:delText>
        </w:r>
      </w:del>
    </w:p>
    <w:p w14:paraId="54B0AC8B" w14:textId="17BC1109" w:rsidR="008B2A9E" w:rsidDel="00F7243A" w:rsidRDefault="008B2A9E" w:rsidP="00F7243A">
      <w:pPr>
        <w:rPr>
          <w:del w:id="118" w:author="作成者"/>
          <w:szCs w:val="21"/>
        </w:rPr>
      </w:pPr>
      <w:del w:id="119" w:author="作成者">
        <w:r w:rsidDel="00F7243A">
          <w:rPr>
            <w:rFonts w:hint="eastAsia"/>
            <w:szCs w:val="21"/>
          </w:rPr>
          <w:delText xml:space="preserve">　　　イを選択した方　⇒　設問６について回答してください</w:delText>
        </w:r>
      </w:del>
    </w:p>
    <w:p w14:paraId="150EF30A" w14:textId="332A790E" w:rsidR="00053A61" w:rsidDel="00F7243A" w:rsidRDefault="009E1612" w:rsidP="00F7243A">
      <w:pPr>
        <w:rPr>
          <w:del w:id="120" w:author="作成者"/>
          <w:szCs w:val="21"/>
        </w:rPr>
      </w:pPr>
      <w:del w:id="121" w:author="作成者">
        <w:r w:rsidDel="00F7243A">
          <w:rPr>
            <w:rFonts w:hint="eastAsia"/>
            <w:szCs w:val="21"/>
          </w:rPr>
          <w:delText xml:space="preserve">　　　</w:delText>
        </w:r>
      </w:del>
    </w:p>
    <w:p w14:paraId="704E9585" w14:textId="42BCA258" w:rsidR="008B2A9E" w:rsidRPr="00053A61" w:rsidDel="00F7243A" w:rsidRDefault="00053A61" w:rsidP="00F7243A">
      <w:pPr>
        <w:ind w:firstLineChars="3350" w:firstLine="7062"/>
        <w:rPr>
          <w:del w:id="122" w:author="作成者"/>
          <w:rFonts w:ascii="ＭＳ Ｐゴシック" w:eastAsia="ＭＳ Ｐゴシック" w:hAnsi="ＭＳ Ｐゴシック"/>
          <w:b/>
          <w:bCs/>
          <w:szCs w:val="21"/>
        </w:rPr>
      </w:pPr>
      <w:del w:id="123" w:author="作成者">
        <w:r w:rsidRPr="00656301" w:rsidDel="00F7243A">
          <w:rPr>
            <w:rFonts w:ascii="ＭＳ Ｐゴシック" w:eastAsia="ＭＳ Ｐゴシック" w:hAnsi="ＭＳ Ｐゴシック" w:hint="eastAsia"/>
            <w:b/>
            <w:bCs/>
            <w:szCs w:val="21"/>
          </w:rPr>
          <w:delText>（</w:delText>
        </w:r>
        <w:r w:rsidDel="00F7243A">
          <w:rPr>
            <w:rFonts w:ascii="ＭＳ Ｐゴシック" w:eastAsia="ＭＳ Ｐゴシック" w:hAnsi="ＭＳ Ｐゴシック" w:hint="eastAsia"/>
            <w:b/>
            <w:bCs/>
            <w:szCs w:val="21"/>
          </w:rPr>
          <w:delText>２</w:delText>
        </w:r>
        <w:r w:rsidRPr="00656301" w:rsidDel="00F7243A">
          <w:rPr>
            <w:rFonts w:ascii="ＭＳ Ｐゴシック" w:eastAsia="ＭＳ Ｐゴシック" w:hAnsi="ＭＳ Ｐゴシック"/>
            <w:b/>
            <w:bCs/>
            <w:szCs w:val="21"/>
          </w:rPr>
          <w:delText>面）へ続く</w:delText>
        </w:r>
      </w:del>
    </w:p>
    <w:p w14:paraId="30350727" w14:textId="3989EF65" w:rsidR="008B2A9E" w:rsidDel="00F7243A" w:rsidRDefault="008B2A9E" w:rsidP="00F7243A">
      <w:pPr>
        <w:rPr>
          <w:del w:id="124" w:author="作成者"/>
          <w:szCs w:val="21"/>
        </w:rPr>
      </w:pPr>
      <w:del w:id="125" w:author="作成者">
        <w:r w:rsidDel="00F7243A">
          <w:rPr>
            <w:rFonts w:hint="eastAsia"/>
            <w:szCs w:val="21"/>
          </w:rPr>
          <w:delText>５</w:delText>
        </w:r>
        <w:r w:rsidR="00CE5E8C" w:rsidDel="00F7243A">
          <w:rPr>
            <w:rFonts w:hint="eastAsia"/>
            <w:szCs w:val="21"/>
          </w:rPr>
          <w:delText xml:space="preserve">　申請者（賃貸住宅の所有者等）より、省エネ診断結果及び省エネ性能表示について</w:delText>
        </w:r>
      </w:del>
    </w:p>
    <w:p w14:paraId="7EA3175B" w14:textId="6C7C8838" w:rsidR="00CE5E8C" w:rsidDel="00F7243A" w:rsidRDefault="00CE5E8C" w:rsidP="00F7243A">
      <w:pPr>
        <w:ind w:firstLineChars="200" w:firstLine="420"/>
        <w:rPr>
          <w:del w:id="126" w:author="作成者"/>
          <w:szCs w:val="21"/>
        </w:rPr>
      </w:pPr>
      <w:del w:id="127" w:author="作成者">
        <w:r w:rsidDel="00F7243A">
          <w:rPr>
            <w:rFonts w:hint="eastAsia"/>
            <w:szCs w:val="21"/>
          </w:rPr>
          <w:delText>情報の提供を受けましたか？</w:delText>
        </w:r>
      </w:del>
    </w:p>
    <w:p w14:paraId="79D2FD78" w14:textId="3133938B" w:rsidR="00CE5E8C" w:rsidDel="00F7243A" w:rsidRDefault="00CE5E8C" w:rsidP="00F7243A">
      <w:pPr>
        <w:rPr>
          <w:del w:id="128" w:author="作成者"/>
          <w:szCs w:val="21"/>
        </w:rPr>
      </w:pPr>
      <w:del w:id="129" w:author="作成者">
        <w:r w:rsidDel="00F7243A">
          <w:rPr>
            <w:rFonts w:hint="eastAsia"/>
            <w:szCs w:val="21"/>
          </w:rPr>
          <w:delText xml:space="preserve">　　ア　受けた　　　イ受けていない</w:delText>
        </w:r>
      </w:del>
    </w:p>
    <w:p w14:paraId="127854EF" w14:textId="22B00EF8" w:rsidR="00CE5E8C" w:rsidRPr="00CE5E8C" w:rsidDel="00F7243A" w:rsidRDefault="00CE5E8C" w:rsidP="00F7243A">
      <w:pPr>
        <w:rPr>
          <w:del w:id="130" w:author="作成者"/>
          <w:szCs w:val="21"/>
        </w:rPr>
      </w:pPr>
    </w:p>
    <w:p w14:paraId="6D252C93" w14:textId="4C84165B" w:rsidR="008B2A9E" w:rsidDel="00F7243A" w:rsidRDefault="008B2A9E" w:rsidP="00F7243A">
      <w:pPr>
        <w:rPr>
          <w:del w:id="131" w:author="作成者"/>
          <w:szCs w:val="21"/>
        </w:rPr>
      </w:pPr>
      <w:del w:id="132" w:author="作成者">
        <w:r w:rsidDel="00F7243A">
          <w:rPr>
            <w:rFonts w:hint="eastAsia"/>
            <w:szCs w:val="21"/>
          </w:rPr>
          <w:delText>６</w:delText>
        </w:r>
        <w:r w:rsidR="00771526" w:rsidDel="00F7243A">
          <w:rPr>
            <w:rFonts w:hint="eastAsia"/>
            <w:szCs w:val="21"/>
          </w:rPr>
          <w:delText xml:space="preserve">　</w:delText>
        </w:r>
        <w:r w:rsidR="00C605B6" w:rsidDel="00F7243A">
          <w:rPr>
            <w:rFonts w:hint="eastAsia"/>
            <w:szCs w:val="21"/>
          </w:rPr>
          <w:delText>改修</w:delText>
        </w:r>
        <w:r w:rsidR="00DC45B3" w:rsidDel="00F7243A">
          <w:rPr>
            <w:rFonts w:hint="eastAsia"/>
            <w:szCs w:val="21"/>
          </w:rPr>
          <w:delText>後</w:delText>
        </w:r>
        <w:r w:rsidR="0088326B" w:rsidDel="00F7243A">
          <w:rPr>
            <w:rFonts w:hint="eastAsia"/>
            <w:szCs w:val="21"/>
          </w:rPr>
          <w:delText>に</w:delText>
        </w:r>
        <w:r w:rsidR="00C605B6" w:rsidDel="00F7243A">
          <w:rPr>
            <w:rFonts w:hint="eastAsia"/>
            <w:szCs w:val="21"/>
          </w:rPr>
          <w:delText>住み心地</w:delText>
        </w:r>
        <w:r w:rsidR="0088326B" w:rsidDel="00F7243A">
          <w:rPr>
            <w:rFonts w:hint="eastAsia"/>
            <w:szCs w:val="21"/>
          </w:rPr>
          <w:delText>の</w:delText>
        </w:r>
        <w:r w:rsidR="00C605B6" w:rsidDel="00F7243A">
          <w:rPr>
            <w:rFonts w:hint="eastAsia"/>
            <w:szCs w:val="21"/>
          </w:rPr>
          <w:delText>変化はありましたでしょうか</w:delText>
        </w:r>
        <w:r w:rsidR="003F425A" w:rsidDel="00F7243A">
          <w:rPr>
            <w:rFonts w:hint="eastAsia"/>
            <w:szCs w:val="21"/>
          </w:rPr>
          <w:delText>。</w:delText>
        </w:r>
        <w:r w:rsidR="00C605B6" w:rsidDel="00F7243A">
          <w:rPr>
            <w:rFonts w:hint="eastAsia"/>
            <w:szCs w:val="21"/>
          </w:rPr>
          <w:delText>改修後入居された方については、</w:delText>
        </w:r>
      </w:del>
    </w:p>
    <w:p w14:paraId="23B88669" w14:textId="314D016E" w:rsidR="00C605B6" w:rsidDel="00F7243A" w:rsidRDefault="00815DC5" w:rsidP="00F7243A">
      <w:pPr>
        <w:ind w:firstLineChars="200" w:firstLine="420"/>
        <w:rPr>
          <w:del w:id="133" w:author="作成者"/>
          <w:szCs w:val="21"/>
        </w:rPr>
      </w:pPr>
      <w:del w:id="134" w:author="作成者">
        <w:r w:rsidDel="00F7243A">
          <w:rPr>
            <w:rFonts w:hint="eastAsia"/>
            <w:szCs w:val="21"/>
          </w:rPr>
          <w:delText>引っ越し前</w:delText>
        </w:r>
        <w:r w:rsidR="00C605B6" w:rsidDel="00F7243A">
          <w:rPr>
            <w:rFonts w:hint="eastAsia"/>
            <w:szCs w:val="21"/>
          </w:rPr>
          <w:delText>の住居と比較していかがでしょうか</w:delText>
        </w:r>
        <w:r w:rsidR="003F425A" w:rsidDel="00F7243A">
          <w:rPr>
            <w:rFonts w:hint="eastAsia"/>
            <w:szCs w:val="21"/>
          </w:rPr>
          <w:delText>。</w:delText>
        </w:r>
      </w:del>
    </w:p>
    <w:p w14:paraId="5D6251D7" w14:textId="62877132" w:rsidR="002F35DE" w:rsidDel="00F7243A" w:rsidRDefault="00F06D29" w:rsidP="00F7243A">
      <w:pPr>
        <w:rPr>
          <w:del w:id="135" w:author="作成者"/>
          <w:szCs w:val="21"/>
        </w:rPr>
      </w:pPr>
      <w:del w:id="136" w:author="作成者">
        <w:r w:rsidDel="00F7243A">
          <w:rPr>
            <w:rFonts w:hint="eastAsia"/>
            <w:szCs w:val="21"/>
          </w:rPr>
          <w:delText xml:space="preserve">    ア　</w:delText>
        </w:r>
        <w:r w:rsidR="00DC45B3" w:rsidDel="00F7243A">
          <w:rPr>
            <w:rFonts w:hint="eastAsia"/>
            <w:szCs w:val="21"/>
          </w:rPr>
          <w:delText>良くなった　　イ　変わらない　　ウ　悪くなった　　エ　まだ分からない</w:delText>
        </w:r>
      </w:del>
    </w:p>
    <w:p w14:paraId="37C6C64B" w14:textId="0376F4AD" w:rsidR="00B16E19" w:rsidRPr="0088326B" w:rsidDel="00F7243A" w:rsidRDefault="0088326B" w:rsidP="00F7243A">
      <w:pPr>
        <w:rPr>
          <w:del w:id="137" w:author="作成者"/>
          <w:szCs w:val="21"/>
        </w:rPr>
      </w:pPr>
      <w:del w:id="138" w:author="作成者">
        <w:r w:rsidDel="00F7243A">
          <w:rPr>
            <w:rFonts w:hint="eastAsia"/>
            <w:szCs w:val="21"/>
          </w:rPr>
          <w:delText xml:space="preserve">　　オ　その他　</w:delText>
        </w:r>
        <w:r w:rsidRPr="00F53094" w:rsidDel="00F7243A">
          <w:rPr>
            <w:rFonts w:hint="eastAsia"/>
            <w:szCs w:val="21"/>
            <w:u w:val="single"/>
          </w:rPr>
          <w:delText xml:space="preserve">　　　　　　　　　　　　　　　　　　　　　　　　　　　　　　</w:delText>
        </w:r>
      </w:del>
    </w:p>
    <w:p w14:paraId="5C794662" w14:textId="05954903" w:rsidR="0088326B" w:rsidDel="00F7243A" w:rsidRDefault="0088326B" w:rsidP="00F7243A">
      <w:pPr>
        <w:rPr>
          <w:del w:id="139" w:author="作成者"/>
          <w:szCs w:val="21"/>
        </w:rPr>
      </w:pPr>
    </w:p>
    <w:p w14:paraId="0190A18A" w14:textId="1FF74A8E" w:rsidR="002F35DE" w:rsidDel="00F7243A" w:rsidRDefault="008B2A9E" w:rsidP="00F7243A">
      <w:pPr>
        <w:ind w:rightChars="-68" w:right="-143"/>
        <w:rPr>
          <w:del w:id="140" w:author="作成者"/>
          <w:szCs w:val="21"/>
        </w:rPr>
      </w:pPr>
      <w:del w:id="141" w:author="作成者">
        <w:r w:rsidDel="00F7243A">
          <w:rPr>
            <w:rFonts w:hint="eastAsia"/>
            <w:szCs w:val="21"/>
          </w:rPr>
          <w:delText>７</w:delText>
        </w:r>
        <w:r w:rsidR="008B2DFE" w:rsidDel="00F7243A">
          <w:rPr>
            <w:rFonts w:hint="eastAsia"/>
            <w:szCs w:val="21"/>
          </w:rPr>
          <w:delText xml:space="preserve">　改修の</w:delText>
        </w:r>
        <w:r w:rsidR="00C605B6" w:rsidDel="00F7243A">
          <w:rPr>
            <w:rFonts w:hint="eastAsia"/>
            <w:szCs w:val="21"/>
          </w:rPr>
          <w:delText>準備及び施工</w:delText>
        </w:r>
        <w:r w:rsidR="008B2DFE" w:rsidDel="00F7243A">
          <w:rPr>
            <w:rFonts w:hint="eastAsia"/>
            <w:szCs w:val="21"/>
          </w:rPr>
          <w:delText>時において、困った点をあげてください。（複数回答可）</w:delText>
        </w:r>
      </w:del>
    </w:p>
    <w:p w14:paraId="6CAE517C" w14:textId="63C7B139" w:rsidR="008B2DFE" w:rsidDel="00F7243A" w:rsidRDefault="008B2DFE" w:rsidP="00F7243A">
      <w:pPr>
        <w:rPr>
          <w:del w:id="142" w:author="作成者"/>
          <w:szCs w:val="21"/>
        </w:rPr>
      </w:pPr>
      <w:del w:id="143" w:author="作成者">
        <w:r w:rsidDel="00F7243A">
          <w:rPr>
            <w:rFonts w:hint="eastAsia"/>
            <w:szCs w:val="21"/>
          </w:rPr>
          <w:delText xml:space="preserve">　　ア　工事時間が長い　　イ　工事の下見等の手間がかかる　</w:delText>
        </w:r>
      </w:del>
    </w:p>
    <w:p w14:paraId="0AAE5D01" w14:textId="15A3EBC2" w:rsidR="002F35DE" w:rsidDel="00F7243A" w:rsidRDefault="008B2DFE" w:rsidP="00F7243A">
      <w:pPr>
        <w:ind w:firstLineChars="200" w:firstLine="420"/>
        <w:rPr>
          <w:del w:id="144" w:author="作成者"/>
          <w:szCs w:val="21"/>
        </w:rPr>
      </w:pPr>
      <w:del w:id="145" w:author="作成者">
        <w:r w:rsidDel="00F7243A">
          <w:rPr>
            <w:rFonts w:hint="eastAsia"/>
            <w:szCs w:val="21"/>
          </w:rPr>
          <w:delText>ウ</w:delText>
        </w:r>
        <w:r w:rsidR="007C2EA8" w:rsidDel="00F7243A">
          <w:rPr>
            <w:rFonts w:hint="eastAsia"/>
            <w:szCs w:val="21"/>
          </w:rPr>
          <w:delText xml:space="preserve">　</w:delText>
        </w:r>
        <w:r w:rsidDel="00F7243A">
          <w:rPr>
            <w:rFonts w:hint="eastAsia"/>
            <w:szCs w:val="21"/>
          </w:rPr>
          <w:delText>工事の準備(片付け</w:delText>
        </w:r>
        <w:r w:rsidDel="00F7243A">
          <w:rPr>
            <w:szCs w:val="21"/>
          </w:rPr>
          <w:delText>)</w:delText>
        </w:r>
        <w:r w:rsidDel="00F7243A">
          <w:rPr>
            <w:rFonts w:hint="eastAsia"/>
            <w:szCs w:val="21"/>
          </w:rPr>
          <w:delText xml:space="preserve">等が大変　　エ　</w:delText>
        </w:r>
        <w:r w:rsidR="00F7400B" w:rsidDel="00F7243A">
          <w:rPr>
            <w:rFonts w:hint="eastAsia"/>
            <w:szCs w:val="21"/>
          </w:rPr>
          <w:delText>製品の選定が難しい(選定に</w:delText>
        </w:r>
        <w:r w:rsidR="00046DA8" w:rsidDel="00F7243A">
          <w:rPr>
            <w:rFonts w:hint="eastAsia"/>
            <w:szCs w:val="21"/>
          </w:rPr>
          <w:delText>係った</w:delText>
        </w:r>
        <w:r w:rsidR="00F7400B" w:rsidDel="00F7243A">
          <w:rPr>
            <w:rFonts w:hint="eastAsia"/>
            <w:szCs w:val="21"/>
          </w:rPr>
          <w:delText>場合)</w:delText>
        </w:r>
      </w:del>
    </w:p>
    <w:p w14:paraId="061D8337" w14:textId="56DFBF5F" w:rsidR="00C605B6" w:rsidRPr="00C605B6" w:rsidDel="00F7243A" w:rsidRDefault="00C605B6" w:rsidP="00F7243A">
      <w:pPr>
        <w:ind w:firstLineChars="200" w:firstLine="420"/>
        <w:rPr>
          <w:del w:id="146" w:author="作成者"/>
          <w:szCs w:val="21"/>
        </w:rPr>
      </w:pPr>
      <w:del w:id="147" w:author="作成者">
        <w:r w:rsidDel="00F7243A">
          <w:rPr>
            <w:rFonts w:hint="eastAsia"/>
            <w:szCs w:val="21"/>
          </w:rPr>
          <w:delText xml:space="preserve">オ　その他　</w:delText>
        </w:r>
        <w:r w:rsidRPr="00F53094" w:rsidDel="00F7243A">
          <w:rPr>
            <w:rFonts w:hint="eastAsia"/>
            <w:szCs w:val="21"/>
            <w:u w:val="single"/>
          </w:rPr>
          <w:delText xml:space="preserve">　　　　　　　　　　　　　　　　　　　　　　　　　　　　　　　　　　</w:delText>
        </w:r>
      </w:del>
    </w:p>
    <w:p w14:paraId="3BEAAB88" w14:textId="08AA350F" w:rsidR="003E5323" w:rsidDel="00F7243A" w:rsidRDefault="003E5323" w:rsidP="00F7243A">
      <w:pPr>
        <w:rPr>
          <w:del w:id="148" w:author="作成者"/>
          <w:szCs w:val="21"/>
        </w:rPr>
      </w:pPr>
    </w:p>
    <w:p w14:paraId="2D05A31B" w14:textId="73A9FD02" w:rsidR="00D85B1D" w:rsidDel="00F7243A" w:rsidRDefault="008B2A9E" w:rsidP="00F7243A">
      <w:pPr>
        <w:rPr>
          <w:del w:id="149" w:author="作成者"/>
          <w:szCs w:val="21"/>
        </w:rPr>
      </w:pPr>
      <w:del w:id="150" w:author="作成者">
        <w:r w:rsidDel="00F7243A">
          <w:rPr>
            <w:rFonts w:hint="eastAsia"/>
            <w:szCs w:val="21"/>
          </w:rPr>
          <w:delText>８</w:delText>
        </w:r>
        <w:r w:rsidR="00D85B1D" w:rsidDel="00F7243A">
          <w:rPr>
            <w:rFonts w:hint="eastAsia"/>
            <w:szCs w:val="21"/>
          </w:rPr>
          <w:delText xml:space="preserve">　</w:delText>
        </w:r>
      </w:del>
      <w:ins w:id="151" w:author="作成者">
        <w:del w:id="152" w:author="作成者">
          <w:r w:rsidR="00203729" w:rsidDel="00F7243A">
            <w:rPr>
              <w:rFonts w:hint="eastAsia"/>
              <w:szCs w:val="21"/>
            </w:rPr>
            <w:delText>省エネ（</w:delText>
          </w:r>
        </w:del>
      </w:ins>
      <w:del w:id="153" w:author="作成者">
        <w:r w:rsidR="00B16E19" w:rsidDel="00F7243A">
          <w:rPr>
            <w:rFonts w:hint="eastAsia"/>
            <w:szCs w:val="21"/>
          </w:rPr>
          <w:delText>断熱</w:delText>
        </w:r>
      </w:del>
      <w:ins w:id="154" w:author="作成者">
        <w:del w:id="155" w:author="作成者">
          <w:r w:rsidR="00203729" w:rsidDel="00F7243A">
            <w:rPr>
              <w:rFonts w:hint="eastAsia"/>
              <w:szCs w:val="21"/>
            </w:rPr>
            <w:delText>）</w:delText>
          </w:r>
        </w:del>
      </w:ins>
      <w:del w:id="156" w:author="作成者">
        <w:r w:rsidR="00580AE5" w:rsidDel="00F7243A">
          <w:rPr>
            <w:rFonts w:hint="eastAsia"/>
            <w:szCs w:val="21"/>
          </w:rPr>
          <w:delText>改修前の</w:delText>
        </w:r>
        <w:r w:rsidR="009D704B" w:rsidDel="00F7243A">
          <w:rPr>
            <w:rFonts w:hint="eastAsia"/>
            <w:szCs w:val="21"/>
          </w:rPr>
          <w:delText>光熱費の</w:delText>
        </w:r>
        <w:r w:rsidR="00E958D1" w:rsidDel="00F7243A">
          <w:rPr>
            <w:rFonts w:hint="eastAsia"/>
            <w:szCs w:val="21"/>
          </w:rPr>
          <w:delText>状況</w:delText>
        </w:r>
        <w:r w:rsidR="00580AE5" w:rsidDel="00F7243A">
          <w:rPr>
            <w:rFonts w:hint="eastAsia"/>
            <w:szCs w:val="21"/>
          </w:rPr>
          <w:delText>をおたずねします。</w:delText>
        </w:r>
      </w:del>
    </w:p>
    <w:p w14:paraId="75CFB57E" w14:textId="798E1439" w:rsidR="00F04439" w:rsidDel="00F7243A" w:rsidRDefault="00F04439" w:rsidP="00F7243A">
      <w:pPr>
        <w:ind w:leftChars="202" w:left="424"/>
        <w:rPr>
          <w:del w:id="157" w:author="作成者"/>
          <w:szCs w:val="21"/>
        </w:rPr>
      </w:pPr>
      <w:del w:id="158" w:author="作成者">
        <w:r w:rsidDel="00F7243A">
          <w:rPr>
            <w:rFonts w:hint="eastAsia"/>
            <w:szCs w:val="21"/>
          </w:rPr>
          <w:delText>都内での賃貸住宅省エネ改修普及促進の参考にさせていただくため、可能であれば、光熱費の使用状況について教えていただけますと幸いです。</w:delText>
        </w:r>
      </w:del>
    </w:p>
    <w:p w14:paraId="491CA709" w14:textId="5AAADA13" w:rsidR="00071D91" w:rsidRPr="0088326B" w:rsidDel="00F7243A" w:rsidRDefault="00071D91" w:rsidP="00F7243A">
      <w:pPr>
        <w:ind w:firstLineChars="150" w:firstLine="315"/>
        <w:rPr>
          <w:del w:id="159" w:author="作成者"/>
          <w:szCs w:val="21"/>
        </w:rPr>
      </w:pPr>
    </w:p>
    <w:p w14:paraId="2D56C5A1" w14:textId="5B8F0A4C" w:rsidR="00D85B1D" w:rsidDel="00F7243A" w:rsidRDefault="003E5323" w:rsidP="00F7243A">
      <w:pPr>
        <w:ind w:firstLineChars="100" w:firstLine="210"/>
        <w:rPr>
          <w:del w:id="160" w:author="作成者"/>
          <w:szCs w:val="21"/>
        </w:rPr>
      </w:pPr>
      <w:del w:id="161" w:author="作成者">
        <w:r w:rsidDel="00F7243A">
          <w:rPr>
            <w:rFonts w:hint="eastAsia"/>
            <w:szCs w:val="21"/>
          </w:rPr>
          <w:delText>◎</w:delText>
        </w:r>
      </w:del>
      <w:ins w:id="162" w:author="作成者">
        <w:del w:id="163" w:author="作成者">
          <w:r w:rsidR="00203729" w:rsidDel="00F7243A">
            <w:rPr>
              <w:rFonts w:hint="eastAsia"/>
              <w:szCs w:val="21"/>
            </w:rPr>
            <w:delText>省エネ（</w:delText>
          </w:r>
        </w:del>
      </w:ins>
      <w:del w:id="164" w:author="作成者">
        <w:r w:rsidR="00B16E19" w:rsidDel="00F7243A">
          <w:rPr>
            <w:rFonts w:hint="eastAsia"/>
            <w:szCs w:val="21"/>
          </w:rPr>
          <w:delText>断熱</w:delText>
        </w:r>
      </w:del>
      <w:ins w:id="165" w:author="作成者">
        <w:del w:id="166" w:author="作成者">
          <w:r w:rsidR="00203729" w:rsidDel="00F7243A">
            <w:rPr>
              <w:rFonts w:hint="eastAsia"/>
              <w:szCs w:val="21"/>
            </w:rPr>
            <w:delText>）</w:delText>
          </w:r>
        </w:del>
      </w:ins>
      <w:del w:id="167" w:author="作成者">
        <w:r w:rsidR="003E4FCA" w:rsidDel="00F7243A">
          <w:rPr>
            <w:rFonts w:hint="eastAsia"/>
            <w:szCs w:val="21"/>
          </w:rPr>
          <w:delText>改修工事完了</w:delText>
        </w:r>
        <w:r w:rsidR="005C613F" w:rsidDel="00F7243A">
          <w:rPr>
            <w:rFonts w:hint="eastAsia"/>
            <w:szCs w:val="21"/>
          </w:rPr>
          <w:delText>月まで</w:delText>
        </w:r>
        <w:r w:rsidR="00580AE5" w:rsidDel="00F7243A">
          <w:rPr>
            <w:rFonts w:hint="eastAsia"/>
            <w:szCs w:val="21"/>
          </w:rPr>
          <w:delText>過去</w:delText>
        </w:r>
        <w:r w:rsidR="00E958D1" w:rsidDel="00F7243A">
          <w:rPr>
            <w:rFonts w:hint="eastAsia"/>
            <w:szCs w:val="21"/>
          </w:rPr>
          <w:delText>１年間分</w:delText>
        </w:r>
        <w:r w:rsidR="009D704B" w:rsidDel="00F7243A">
          <w:rPr>
            <w:rFonts w:hint="eastAsia"/>
            <w:szCs w:val="21"/>
          </w:rPr>
          <w:delText>の光熱費の</w:delText>
        </w:r>
        <w:r w:rsidRPr="003E5323" w:rsidDel="00F7243A">
          <w:rPr>
            <w:rFonts w:hint="eastAsia"/>
            <w:szCs w:val="21"/>
          </w:rPr>
          <w:delText>状況</w:delText>
        </w:r>
      </w:del>
    </w:p>
    <w:p w14:paraId="74E87CF0" w14:textId="4C315166" w:rsidR="004A4AC7" w:rsidDel="00F7243A" w:rsidRDefault="003E5323" w:rsidP="00F7243A">
      <w:pPr>
        <w:ind w:firstLineChars="150" w:firstLine="315"/>
        <w:rPr>
          <w:del w:id="168" w:author="作成者"/>
          <w:szCs w:val="21"/>
        </w:rPr>
      </w:pPr>
      <w:del w:id="169" w:author="作成者">
        <w:r w:rsidRPr="003E5323" w:rsidDel="00F7243A">
          <w:rPr>
            <w:rFonts w:hint="eastAsia"/>
            <w:szCs w:val="21"/>
          </w:rPr>
          <w:delText>（例）</w:delText>
        </w:r>
        <w:r w:rsidR="00B16E19" w:rsidDel="00F7243A">
          <w:rPr>
            <w:rFonts w:hint="eastAsia"/>
            <w:szCs w:val="21"/>
          </w:rPr>
          <w:delText>断熱</w:delText>
        </w:r>
        <w:r w:rsidR="005C302C" w:rsidDel="00F7243A">
          <w:rPr>
            <w:rFonts w:hint="eastAsia"/>
            <w:szCs w:val="21"/>
          </w:rPr>
          <w:delText>改修工事完了月が</w:delText>
        </w:r>
        <w:r w:rsidR="002C1F1C" w:rsidRPr="004A4AC7" w:rsidDel="00F7243A">
          <w:rPr>
            <w:szCs w:val="21"/>
          </w:rPr>
          <w:delText>202</w:delText>
        </w:r>
        <w:r w:rsidR="002C1F1C" w:rsidDel="00F7243A">
          <w:rPr>
            <w:szCs w:val="21"/>
          </w:rPr>
          <w:delText>5</w:delText>
        </w:r>
        <w:r w:rsidR="004A4AC7" w:rsidRPr="004A4AC7" w:rsidDel="00F7243A">
          <w:rPr>
            <w:szCs w:val="21"/>
          </w:rPr>
          <w:delText>年</w:delText>
        </w:r>
        <w:r w:rsidR="004A4AC7" w:rsidDel="00F7243A">
          <w:rPr>
            <w:rFonts w:hint="eastAsia"/>
            <w:szCs w:val="21"/>
          </w:rPr>
          <w:delText>2</w:delText>
        </w:r>
        <w:r w:rsidR="004A4AC7" w:rsidRPr="004A4AC7" w:rsidDel="00F7243A">
          <w:rPr>
            <w:szCs w:val="21"/>
          </w:rPr>
          <w:delText>月</w:delText>
        </w:r>
        <w:r w:rsidR="00193ED7" w:rsidDel="00F7243A">
          <w:rPr>
            <w:rFonts w:hint="eastAsia"/>
            <w:szCs w:val="21"/>
          </w:rPr>
          <w:delText>→</w:delText>
        </w:r>
        <w:r w:rsidR="009D704B" w:rsidDel="00F7243A">
          <w:rPr>
            <w:rFonts w:hint="eastAsia"/>
            <w:szCs w:val="21"/>
          </w:rPr>
          <w:delText>1年前の</w:delText>
        </w:r>
        <w:r w:rsidR="002C1F1C" w:rsidDel="00F7243A">
          <w:rPr>
            <w:rFonts w:hint="eastAsia"/>
            <w:szCs w:val="21"/>
          </w:rPr>
          <w:delText>202</w:delText>
        </w:r>
        <w:r w:rsidR="002C1F1C" w:rsidDel="00F7243A">
          <w:rPr>
            <w:szCs w:val="21"/>
          </w:rPr>
          <w:delText>4</w:delText>
        </w:r>
        <w:r w:rsidR="004A4AC7" w:rsidDel="00F7243A">
          <w:rPr>
            <w:rFonts w:hint="eastAsia"/>
            <w:szCs w:val="21"/>
          </w:rPr>
          <w:delText>年</w:delText>
        </w:r>
        <w:r w:rsidR="007D5773" w:rsidDel="00F7243A">
          <w:rPr>
            <w:rFonts w:hint="eastAsia"/>
            <w:szCs w:val="21"/>
          </w:rPr>
          <w:delText>2</w:delText>
        </w:r>
        <w:r w:rsidR="004A4AC7" w:rsidDel="00F7243A">
          <w:rPr>
            <w:rFonts w:hint="eastAsia"/>
            <w:szCs w:val="21"/>
          </w:rPr>
          <w:delText>月から1年間</w:delText>
        </w:r>
        <w:r w:rsidR="005C613F" w:rsidDel="00F7243A">
          <w:rPr>
            <w:rFonts w:hint="eastAsia"/>
            <w:szCs w:val="21"/>
          </w:rPr>
          <w:delText>分を</w:delText>
        </w:r>
        <w:r w:rsidR="004A4AC7" w:rsidDel="00F7243A">
          <w:rPr>
            <w:rFonts w:hint="eastAsia"/>
            <w:szCs w:val="21"/>
          </w:rPr>
          <w:delText>記載</w:delText>
        </w:r>
      </w:del>
    </w:p>
    <w:p w14:paraId="20CC4EDC" w14:textId="3EC85E0F" w:rsidR="005C613F" w:rsidDel="00F7243A" w:rsidRDefault="005C613F" w:rsidP="00F7243A">
      <w:pPr>
        <w:ind w:firstLineChars="150" w:firstLine="315"/>
        <w:rPr>
          <w:del w:id="170" w:author="作成者"/>
          <w:szCs w:val="21"/>
        </w:rPr>
      </w:pPr>
      <w:del w:id="171" w:author="作成者">
        <w:r w:rsidDel="00F7243A">
          <w:rPr>
            <w:rFonts w:hint="eastAsia"/>
            <w:szCs w:val="21"/>
          </w:rPr>
          <w:delText>※太陽光発電設備（PV）が導入されていれば導入された月に〇を付けてください</w:delText>
        </w:r>
      </w:del>
    </w:p>
    <w:p w14:paraId="6ED5D825" w14:textId="08FECDD1" w:rsidR="009D704B" w:rsidDel="00F7243A" w:rsidRDefault="009D704B" w:rsidP="00F7243A">
      <w:pPr>
        <w:ind w:firstLineChars="150" w:firstLine="315"/>
        <w:rPr>
          <w:del w:id="172" w:author="作成者"/>
          <w:szCs w:val="21"/>
        </w:rPr>
      </w:pPr>
      <w:del w:id="173" w:author="作成者">
        <w:r w:rsidDel="00F7243A">
          <w:rPr>
            <w:rFonts w:hint="eastAsia"/>
            <w:szCs w:val="21"/>
          </w:rPr>
          <w:delText>※工事完了月：実際に工事が完了した月</w:delText>
        </w:r>
      </w:del>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F1722C" w:rsidDel="00F7243A" w14:paraId="43DF7DED" w14:textId="3DE5A957" w:rsidTr="00282C52">
        <w:trPr>
          <w:trHeight w:val="558"/>
          <w:del w:id="174" w:author="作成者"/>
        </w:trPr>
        <w:tc>
          <w:tcPr>
            <w:tcW w:w="704" w:type="dxa"/>
            <w:vAlign w:val="center"/>
          </w:tcPr>
          <w:p w14:paraId="648F2FB8" w14:textId="20EA21FE" w:rsidR="00F1722C" w:rsidDel="00F7243A" w:rsidRDefault="00F1722C" w:rsidP="00F7243A">
            <w:pPr>
              <w:jc w:val="center"/>
              <w:rPr>
                <w:del w:id="175" w:author="作成者"/>
                <w:szCs w:val="21"/>
              </w:rPr>
            </w:pPr>
            <w:del w:id="176" w:author="作成者">
              <w:r w:rsidDel="00F7243A">
                <w:rPr>
                  <w:rFonts w:hint="eastAsia"/>
                  <w:szCs w:val="21"/>
                </w:rPr>
                <w:delText>種類</w:delText>
              </w:r>
            </w:del>
          </w:p>
        </w:tc>
        <w:tc>
          <w:tcPr>
            <w:tcW w:w="851" w:type="dxa"/>
            <w:vAlign w:val="center"/>
          </w:tcPr>
          <w:p w14:paraId="6426A239" w14:textId="58A6016F" w:rsidR="00F1722C" w:rsidDel="00F7243A" w:rsidRDefault="00F1722C" w:rsidP="00F7243A">
            <w:pPr>
              <w:jc w:val="center"/>
              <w:rPr>
                <w:del w:id="177" w:author="作成者"/>
                <w:szCs w:val="21"/>
              </w:rPr>
            </w:pPr>
            <w:del w:id="178" w:author="作成者">
              <w:r w:rsidDel="00F7243A">
                <w:rPr>
                  <w:rFonts w:hint="eastAsia"/>
                  <w:szCs w:val="21"/>
                </w:rPr>
                <w:delText>単位</w:delText>
              </w:r>
            </w:del>
          </w:p>
        </w:tc>
        <w:tc>
          <w:tcPr>
            <w:tcW w:w="1299" w:type="dxa"/>
          </w:tcPr>
          <w:p w14:paraId="392A52A1" w14:textId="417241D2" w:rsidR="00F1722C" w:rsidDel="00F7243A" w:rsidRDefault="00F1722C" w:rsidP="00F7243A">
            <w:pPr>
              <w:ind w:firstLineChars="300" w:firstLine="630"/>
              <w:rPr>
                <w:del w:id="179" w:author="作成者"/>
                <w:szCs w:val="21"/>
              </w:rPr>
            </w:pPr>
            <w:del w:id="180" w:author="作成者">
              <w:r w:rsidDel="00F7243A">
                <w:rPr>
                  <w:rFonts w:hint="eastAsia"/>
                  <w:szCs w:val="21"/>
                </w:rPr>
                <w:delText>年</w:delText>
              </w:r>
            </w:del>
          </w:p>
          <w:p w14:paraId="27B0AFE0" w14:textId="4A379497" w:rsidR="00F1722C" w:rsidDel="00F7243A" w:rsidRDefault="00F1722C" w:rsidP="00F7243A">
            <w:pPr>
              <w:ind w:firstLineChars="300" w:firstLine="630"/>
              <w:rPr>
                <w:del w:id="181" w:author="作成者"/>
                <w:szCs w:val="21"/>
              </w:rPr>
            </w:pPr>
            <w:del w:id="182" w:author="作成者">
              <w:r w:rsidDel="00F7243A">
                <w:rPr>
                  <w:rFonts w:hint="eastAsia"/>
                  <w:szCs w:val="21"/>
                </w:rPr>
                <w:delText>月分</w:delText>
              </w:r>
            </w:del>
          </w:p>
        </w:tc>
        <w:tc>
          <w:tcPr>
            <w:tcW w:w="1299" w:type="dxa"/>
          </w:tcPr>
          <w:p w14:paraId="4057DF7E" w14:textId="769AB27C" w:rsidR="00F1722C" w:rsidDel="00F7243A" w:rsidRDefault="00F1722C" w:rsidP="00F7243A">
            <w:pPr>
              <w:ind w:firstLineChars="300" w:firstLine="630"/>
              <w:rPr>
                <w:del w:id="183" w:author="作成者"/>
                <w:szCs w:val="21"/>
              </w:rPr>
            </w:pPr>
            <w:del w:id="184" w:author="作成者">
              <w:r w:rsidDel="00F7243A">
                <w:rPr>
                  <w:rFonts w:hint="eastAsia"/>
                  <w:szCs w:val="21"/>
                </w:rPr>
                <w:delText>年</w:delText>
              </w:r>
            </w:del>
          </w:p>
          <w:p w14:paraId="0625CAAE" w14:textId="497EC122" w:rsidR="00F1722C" w:rsidDel="00F7243A" w:rsidRDefault="00F1722C" w:rsidP="00F7243A">
            <w:pPr>
              <w:ind w:firstLineChars="300" w:firstLine="630"/>
              <w:rPr>
                <w:del w:id="185" w:author="作成者"/>
                <w:szCs w:val="21"/>
              </w:rPr>
            </w:pPr>
            <w:del w:id="186" w:author="作成者">
              <w:r w:rsidDel="00F7243A">
                <w:rPr>
                  <w:rFonts w:hint="eastAsia"/>
                  <w:szCs w:val="21"/>
                </w:rPr>
                <w:delText>月分</w:delText>
              </w:r>
            </w:del>
          </w:p>
        </w:tc>
        <w:tc>
          <w:tcPr>
            <w:tcW w:w="1300" w:type="dxa"/>
          </w:tcPr>
          <w:p w14:paraId="72DD29E2" w14:textId="635F32C5" w:rsidR="00F1722C" w:rsidDel="00F7243A" w:rsidRDefault="00F1722C" w:rsidP="00F7243A">
            <w:pPr>
              <w:ind w:firstLineChars="300" w:firstLine="630"/>
              <w:rPr>
                <w:del w:id="187" w:author="作成者"/>
                <w:szCs w:val="21"/>
              </w:rPr>
            </w:pPr>
            <w:del w:id="188" w:author="作成者">
              <w:r w:rsidDel="00F7243A">
                <w:rPr>
                  <w:rFonts w:hint="eastAsia"/>
                  <w:szCs w:val="21"/>
                </w:rPr>
                <w:delText>年</w:delText>
              </w:r>
            </w:del>
          </w:p>
          <w:p w14:paraId="299CB78B" w14:textId="649E4EC3" w:rsidR="00F1722C" w:rsidDel="00F7243A" w:rsidRDefault="00F1722C" w:rsidP="00F7243A">
            <w:pPr>
              <w:ind w:firstLineChars="300" w:firstLine="630"/>
              <w:rPr>
                <w:del w:id="189" w:author="作成者"/>
                <w:szCs w:val="21"/>
              </w:rPr>
            </w:pPr>
            <w:del w:id="190" w:author="作成者">
              <w:r w:rsidDel="00F7243A">
                <w:rPr>
                  <w:rFonts w:hint="eastAsia"/>
                  <w:szCs w:val="21"/>
                </w:rPr>
                <w:delText>月分</w:delText>
              </w:r>
            </w:del>
          </w:p>
        </w:tc>
        <w:tc>
          <w:tcPr>
            <w:tcW w:w="1299" w:type="dxa"/>
          </w:tcPr>
          <w:p w14:paraId="7C3A0D75" w14:textId="4E499B5A" w:rsidR="00F1722C" w:rsidDel="00F7243A" w:rsidRDefault="00F1722C" w:rsidP="00F7243A">
            <w:pPr>
              <w:ind w:firstLineChars="300" w:firstLine="630"/>
              <w:rPr>
                <w:del w:id="191" w:author="作成者"/>
                <w:szCs w:val="21"/>
              </w:rPr>
            </w:pPr>
            <w:del w:id="192" w:author="作成者">
              <w:r w:rsidDel="00F7243A">
                <w:rPr>
                  <w:rFonts w:hint="eastAsia"/>
                  <w:szCs w:val="21"/>
                </w:rPr>
                <w:delText>年</w:delText>
              </w:r>
            </w:del>
          </w:p>
          <w:p w14:paraId="5A234A06" w14:textId="4FCD34A8" w:rsidR="00F1722C" w:rsidDel="00F7243A" w:rsidRDefault="00F1722C" w:rsidP="00F7243A">
            <w:pPr>
              <w:ind w:firstLineChars="300" w:firstLine="630"/>
              <w:rPr>
                <w:del w:id="193" w:author="作成者"/>
                <w:szCs w:val="21"/>
              </w:rPr>
            </w:pPr>
            <w:del w:id="194" w:author="作成者">
              <w:r w:rsidDel="00F7243A">
                <w:rPr>
                  <w:rFonts w:hint="eastAsia"/>
                  <w:szCs w:val="21"/>
                </w:rPr>
                <w:delText>月分</w:delText>
              </w:r>
            </w:del>
          </w:p>
        </w:tc>
        <w:tc>
          <w:tcPr>
            <w:tcW w:w="1299" w:type="dxa"/>
          </w:tcPr>
          <w:p w14:paraId="16DBA039" w14:textId="13219F22" w:rsidR="00F1722C" w:rsidDel="00F7243A" w:rsidRDefault="00F1722C" w:rsidP="00F7243A">
            <w:pPr>
              <w:ind w:firstLineChars="300" w:firstLine="630"/>
              <w:rPr>
                <w:del w:id="195" w:author="作成者"/>
                <w:szCs w:val="21"/>
              </w:rPr>
            </w:pPr>
            <w:del w:id="196" w:author="作成者">
              <w:r w:rsidDel="00F7243A">
                <w:rPr>
                  <w:rFonts w:hint="eastAsia"/>
                  <w:szCs w:val="21"/>
                </w:rPr>
                <w:delText>年</w:delText>
              </w:r>
            </w:del>
          </w:p>
          <w:p w14:paraId="029E6E99" w14:textId="0C467B6F" w:rsidR="00F1722C" w:rsidDel="00F7243A" w:rsidRDefault="00F1722C" w:rsidP="00F7243A">
            <w:pPr>
              <w:ind w:firstLineChars="300" w:firstLine="630"/>
              <w:rPr>
                <w:del w:id="197" w:author="作成者"/>
                <w:szCs w:val="21"/>
              </w:rPr>
            </w:pPr>
            <w:del w:id="198" w:author="作成者">
              <w:r w:rsidDel="00F7243A">
                <w:rPr>
                  <w:rFonts w:hint="eastAsia"/>
                  <w:szCs w:val="21"/>
                </w:rPr>
                <w:delText>月分</w:delText>
              </w:r>
            </w:del>
          </w:p>
        </w:tc>
        <w:tc>
          <w:tcPr>
            <w:tcW w:w="1300" w:type="dxa"/>
          </w:tcPr>
          <w:p w14:paraId="1305866D" w14:textId="41EFEEA0" w:rsidR="00F1722C" w:rsidDel="00F7243A" w:rsidRDefault="00F1722C" w:rsidP="00F7243A">
            <w:pPr>
              <w:ind w:firstLineChars="300" w:firstLine="630"/>
              <w:rPr>
                <w:del w:id="199" w:author="作成者"/>
                <w:szCs w:val="21"/>
              </w:rPr>
            </w:pPr>
            <w:del w:id="200" w:author="作成者">
              <w:r w:rsidDel="00F7243A">
                <w:rPr>
                  <w:rFonts w:hint="eastAsia"/>
                  <w:szCs w:val="21"/>
                </w:rPr>
                <w:delText>年</w:delText>
              </w:r>
            </w:del>
          </w:p>
          <w:p w14:paraId="5602C8D5" w14:textId="698C13EF" w:rsidR="00F1722C" w:rsidDel="00F7243A" w:rsidRDefault="00F1722C" w:rsidP="00F7243A">
            <w:pPr>
              <w:ind w:firstLineChars="300" w:firstLine="630"/>
              <w:rPr>
                <w:del w:id="201" w:author="作成者"/>
                <w:szCs w:val="21"/>
              </w:rPr>
            </w:pPr>
            <w:del w:id="202" w:author="作成者">
              <w:r w:rsidDel="00F7243A">
                <w:rPr>
                  <w:rFonts w:hint="eastAsia"/>
                  <w:szCs w:val="21"/>
                </w:rPr>
                <w:delText>月分</w:delText>
              </w:r>
            </w:del>
          </w:p>
        </w:tc>
      </w:tr>
      <w:tr w:rsidR="00F1722C" w:rsidDel="00F7243A" w14:paraId="4AEF0709" w14:textId="4325FF55" w:rsidTr="00282C52">
        <w:trPr>
          <w:del w:id="203" w:author="作成者"/>
        </w:trPr>
        <w:tc>
          <w:tcPr>
            <w:tcW w:w="704" w:type="dxa"/>
            <w:vMerge w:val="restart"/>
            <w:vAlign w:val="center"/>
          </w:tcPr>
          <w:p w14:paraId="6FEED22C" w14:textId="0A5F22CE" w:rsidR="00F1722C" w:rsidDel="00F7243A" w:rsidRDefault="00F1722C" w:rsidP="00F7243A">
            <w:pPr>
              <w:jc w:val="center"/>
              <w:rPr>
                <w:del w:id="204" w:author="作成者"/>
                <w:szCs w:val="21"/>
              </w:rPr>
            </w:pPr>
            <w:del w:id="205" w:author="作成者">
              <w:r w:rsidDel="00F7243A">
                <w:rPr>
                  <w:rFonts w:hint="eastAsia"/>
                  <w:szCs w:val="21"/>
                </w:rPr>
                <w:delText>電気</w:delText>
              </w:r>
            </w:del>
          </w:p>
        </w:tc>
        <w:tc>
          <w:tcPr>
            <w:tcW w:w="851" w:type="dxa"/>
            <w:vAlign w:val="center"/>
          </w:tcPr>
          <w:p w14:paraId="3801E376" w14:textId="2F257917" w:rsidR="00F1722C" w:rsidDel="00F7243A" w:rsidRDefault="00F1722C" w:rsidP="00F7243A">
            <w:pPr>
              <w:jc w:val="center"/>
              <w:rPr>
                <w:del w:id="206" w:author="作成者"/>
                <w:szCs w:val="21"/>
              </w:rPr>
            </w:pPr>
            <w:del w:id="207" w:author="作成者">
              <w:r w:rsidRPr="00FF5E6E" w:rsidDel="00F7243A">
                <w:rPr>
                  <w:szCs w:val="21"/>
                </w:rPr>
                <w:delText>kwh</w:delText>
              </w:r>
            </w:del>
          </w:p>
        </w:tc>
        <w:tc>
          <w:tcPr>
            <w:tcW w:w="1299" w:type="dxa"/>
          </w:tcPr>
          <w:p w14:paraId="3B7FFAE9" w14:textId="4BA33DE6" w:rsidR="00F1722C" w:rsidDel="00F7243A" w:rsidRDefault="00F1722C" w:rsidP="00F7243A">
            <w:pPr>
              <w:rPr>
                <w:del w:id="208" w:author="作成者"/>
                <w:szCs w:val="21"/>
              </w:rPr>
            </w:pPr>
          </w:p>
        </w:tc>
        <w:tc>
          <w:tcPr>
            <w:tcW w:w="1299" w:type="dxa"/>
          </w:tcPr>
          <w:p w14:paraId="37C99CB4" w14:textId="508A7287" w:rsidR="00F1722C" w:rsidDel="00F7243A" w:rsidRDefault="00F1722C" w:rsidP="00F7243A">
            <w:pPr>
              <w:rPr>
                <w:del w:id="209" w:author="作成者"/>
                <w:szCs w:val="21"/>
              </w:rPr>
            </w:pPr>
          </w:p>
        </w:tc>
        <w:tc>
          <w:tcPr>
            <w:tcW w:w="1300" w:type="dxa"/>
          </w:tcPr>
          <w:p w14:paraId="4C8D79FC" w14:textId="6A5873F1" w:rsidR="00F1722C" w:rsidDel="00F7243A" w:rsidRDefault="00F1722C" w:rsidP="00F7243A">
            <w:pPr>
              <w:rPr>
                <w:del w:id="210" w:author="作成者"/>
                <w:szCs w:val="21"/>
              </w:rPr>
            </w:pPr>
          </w:p>
        </w:tc>
        <w:tc>
          <w:tcPr>
            <w:tcW w:w="1299" w:type="dxa"/>
          </w:tcPr>
          <w:p w14:paraId="6A8D9528" w14:textId="5E64C8A7" w:rsidR="00F1722C" w:rsidDel="00F7243A" w:rsidRDefault="00F1722C" w:rsidP="00F7243A">
            <w:pPr>
              <w:rPr>
                <w:del w:id="211" w:author="作成者"/>
                <w:szCs w:val="21"/>
              </w:rPr>
            </w:pPr>
          </w:p>
        </w:tc>
        <w:tc>
          <w:tcPr>
            <w:tcW w:w="1299" w:type="dxa"/>
          </w:tcPr>
          <w:p w14:paraId="54A00CDA" w14:textId="5B72A248" w:rsidR="00F1722C" w:rsidDel="00F7243A" w:rsidRDefault="00F1722C" w:rsidP="00F7243A">
            <w:pPr>
              <w:rPr>
                <w:del w:id="212" w:author="作成者"/>
                <w:szCs w:val="21"/>
              </w:rPr>
            </w:pPr>
          </w:p>
        </w:tc>
        <w:tc>
          <w:tcPr>
            <w:tcW w:w="1300" w:type="dxa"/>
          </w:tcPr>
          <w:p w14:paraId="1B19E190" w14:textId="57C88869" w:rsidR="00F1722C" w:rsidDel="00F7243A" w:rsidRDefault="00F1722C" w:rsidP="00F7243A">
            <w:pPr>
              <w:rPr>
                <w:del w:id="213" w:author="作成者"/>
                <w:szCs w:val="21"/>
              </w:rPr>
            </w:pPr>
          </w:p>
        </w:tc>
      </w:tr>
      <w:tr w:rsidR="00F1722C" w:rsidDel="00F7243A" w14:paraId="299B9193" w14:textId="2A8AED4F" w:rsidTr="00282C52">
        <w:trPr>
          <w:del w:id="214" w:author="作成者"/>
        </w:trPr>
        <w:tc>
          <w:tcPr>
            <w:tcW w:w="704" w:type="dxa"/>
            <w:vMerge/>
            <w:vAlign w:val="center"/>
          </w:tcPr>
          <w:p w14:paraId="4EEDC72D" w14:textId="23C13BE5" w:rsidR="00F1722C" w:rsidDel="00F7243A" w:rsidRDefault="00F1722C" w:rsidP="00F7243A">
            <w:pPr>
              <w:jc w:val="center"/>
              <w:rPr>
                <w:del w:id="215" w:author="作成者"/>
                <w:szCs w:val="21"/>
              </w:rPr>
            </w:pPr>
          </w:p>
        </w:tc>
        <w:tc>
          <w:tcPr>
            <w:tcW w:w="851" w:type="dxa"/>
            <w:vAlign w:val="center"/>
          </w:tcPr>
          <w:p w14:paraId="12FEDA33" w14:textId="3669B52C" w:rsidR="00F1722C" w:rsidDel="00F7243A" w:rsidRDefault="00F1722C" w:rsidP="00F7243A">
            <w:pPr>
              <w:jc w:val="center"/>
              <w:rPr>
                <w:del w:id="216" w:author="作成者"/>
                <w:szCs w:val="21"/>
              </w:rPr>
            </w:pPr>
            <w:del w:id="217" w:author="作成者">
              <w:r w:rsidDel="00F7243A">
                <w:rPr>
                  <w:rFonts w:hint="eastAsia"/>
                  <w:szCs w:val="21"/>
                </w:rPr>
                <w:delText>円</w:delText>
              </w:r>
            </w:del>
          </w:p>
        </w:tc>
        <w:tc>
          <w:tcPr>
            <w:tcW w:w="1299" w:type="dxa"/>
          </w:tcPr>
          <w:p w14:paraId="560589A1" w14:textId="10583214" w:rsidR="00F1722C" w:rsidDel="00F7243A" w:rsidRDefault="00F1722C" w:rsidP="00F7243A">
            <w:pPr>
              <w:rPr>
                <w:del w:id="218" w:author="作成者"/>
                <w:szCs w:val="21"/>
              </w:rPr>
            </w:pPr>
          </w:p>
        </w:tc>
        <w:tc>
          <w:tcPr>
            <w:tcW w:w="1299" w:type="dxa"/>
          </w:tcPr>
          <w:p w14:paraId="2D7DBAAF" w14:textId="2285DB9F" w:rsidR="00881045" w:rsidDel="00F7243A" w:rsidRDefault="00881045" w:rsidP="00F7243A">
            <w:pPr>
              <w:rPr>
                <w:del w:id="219" w:author="作成者"/>
                <w:szCs w:val="21"/>
              </w:rPr>
            </w:pPr>
          </w:p>
        </w:tc>
        <w:tc>
          <w:tcPr>
            <w:tcW w:w="1300" w:type="dxa"/>
          </w:tcPr>
          <w:p w14:paraId="4B6F9335" w14:textId="044718A4" w:rsidR="00F1722C" w:rsidDel="00F7243A" w:rsidRDefault="00F1722C" w:rsidP="00F7243A">
            <w:pPr>
              <w:rPr>
                <w:del w:id="220" w:author="作成者"/>
                <w:szCs w:val="21"/>
              </w:rPr>
            </w:pPr>
          </w:p>
        </w:tc>
        <w:tc>
          <w:tcPr>
            <w:tcW w:w="1299" w:type="dxa"/>
          </w:tcPr>
          <w:p w14:paraId="126F249C" w14:textId="3688EFB2" w:rsidR="00F1722C" w:rsidDel="00F7243A" w:rsidRDefault="00F1722C" w:rsidP="00F7243A">
            <w:pPr>
              <w:rPr>
                <w:del w:id="221" w:author="作成者"/>
                <w:szCs w:val="21"/>
              </w:rPr>
            </w:pPr>
          </w:p>
        </w:tc>
        <w:tc>
          <w:tcPr>
            <w:tcW w:w="1299" w:type="dxa"/>
          </w:tcPr>
          <w:p w14:paraId="4CDC2BAB" w14:textId="3E604845" w:rsidR="00F1722C" w:rsidDel="00F7243A" w:rsidRDefault="00F1722C" w:rsidP="00F7243A">
            <w:pPr>
              <w:rPr>
                <w:del w:id="222" w:author="作成者"/>
                <w:szCs w:val="21"/>
              </w:rPr>
            </w:pPr>
          </w:p>
        </w:tc>
        <w:tc>
          <w:tcPr>
            <w:tcW w:w="1300" w:type="dxa"/>
          </w:tcPr>
          <w:p w14:paraId="35842566" w14:textId="0EC15949" w:rsidR="00F1722C" w:rsidDel="00F7243A" w:rsidRDefault="00F1722C" w:rsidP="00F7243A">
            <w:pPr>
              <w:rPr>
                <w:del w:id="223" w:author="作成者"/>
                <w:szCs w:val="21"/>
              </w:rPr>
            </w:pPr>
          </w:p>
        </w:tc>
      </w:tr>
      <w:tr w:rsidR="00F1722C" w:rsidDel="00F7243A" w14:paraId="4ADEC0C1" w14:textId="6AC53FB6" w:rsidTr="00282C52">
        <w:trPr>
          <w:del w:id="224" w:author="作成者"/>
        </w:trPr>
        <w:tc>
          <w:tcPr>
            <w:tcW w:w="704" w:type="dxa"/>
            <w:vMerge w:val="restart"/>
            <w:vAlign w:val="center"/>
          </w:tcPr>
          <w:p w14:paraId="502C6DDF" w14:textId="651EC925" w:rsidR="00F1722C" w:rsidDel="00F7243A" w:rsidRDefault="00F1722C" w:rsidP="00F7243A">
            <w:pPr>
              <w:jc w:val="center"/>
              <w:rPr>
                <w:del w:id="225" w:author="作成者"/>
                <w:szCs w:val="21"/>
              </w:rPr>
            </w:pPr>
            <w:del w:id="226" w:author="作成者">
              <w:r w:rsidDel="00F7243A">
                <w:rPr>
                  <w:rFonts w:hint="eastAsia"/>
                  <w:szCs w:val="21"/>
                </w:rPr>
                <w:delText>ガス</w:delText>
              </w:r>
            </w:del>
          </w:p>
        </w:tc>
        <w:tc>
          <w:tcPr>
            <w:tcW w:w="851" w:type="dxa"/>
            <w:vAlign w:val="center"/>
          </w:tcPr>
          <w:p w14:paraId="537FEA10" w14:textId="4354F251" w:rsidR="00F1722C" w:rsidRPr="00A31C28" w:rsidDel="00F7243A" w:rsidRDefault="00F1722C" w:rsidP="00F7243A">
            <w:pPr>
              <w:jc w:val="center"/>
              <w:rPr>
                <w:del w:id="227" w:author="作成者"/>
              </w:rPr>
            </w:pPr>
            <w:del w:id="228" w:author="作成者">
              <w:r w:rsidRPr="00FF5E6E" w:rsidDel="00F7243A">
                <w:delText>kwh</w:delText>
              </w:r>
            </w:del>
          </w:p>
        </w:tc>
        <w:tc>
          <w:tcPr>
            <w:tcW w:w="1299" w:type="dxa"/>
          </w:tcPr>
          <w:p w14:paraId="6D4350C9" w14:textId="2CE0F7AD" w:rsidR="00F1722C" w:rsidDel="00F7243A" w:rsidRDefault="00F1722C" w:rsidP="00F7243A">
            <w:pPr>
              <w:rPr>
                <w:del w:id="229" w:author="作成者"/>
                <w:szCs w:val="21"/>
              </w:rPr>
            </w:pPr>
          </w:p>
        </w:tc>
        <w:tc>
          <w:tcPr>
            <w:tcW w:w="1299" w:type="dxa"/>
          </w:tcPr>
          <w:p w14:paraId="4A7F1B37" w14:textId="4D8A710D" w:rsidR="00F1722C" w:rsidDel="00F7243A" w:rsidRDefault="00F1722C" w:rsidP="00F7243A">
            <w:pPr>
              <w:rPr>
                <w:del w:id="230" w:author="作成者"/>
                <w:szCs w:val="21"/>
              </w:rPr>
            </w:pPr>
          </w:p>
        </w:tc>
        <w:tc>
          <w:tcPr>
            <w:tcW w:w="1300" w:type="dxa"/>
          </w:tcPr>
          <w:p w14:paraId="0943F1EA" w14:textId="531FEB52" w:rsidR="00F1722C" w:rsidDel="00F7243A" w:rsidRDefault="00F1722C" w:rsidP="00F7243A">
            <w:pPr>
              <w:rPr>
                <w:del w:id="231" w:author="作成者"/>
                <w:szCs w:val="21"/>
              </w:rPr>
            </w:pPr>
          </w:p>
        </w:tc>
        <w:tc>
          <w:tcPr>
            <w:tcW w:w="1299" w:type="dxa"/>
          </w:tcPr>
          <w:p w14:paraId="0EA444D3" w14:textId="0A937C56" w:rsidR="00F1722C" w:rsidDel="00F7243A" w:rsidRDefault="00F1722C" w:rsidP="00F7243A">
            <w:pPr>
              <w:rPr>
                <w:del w:id="232" w:author="作成者"/>
                <w:szCs w:val="21"/>
              </w:rPr>
            </w:pPr>
          </w:p>
        </w:tc>
        <w:tc>
          <w:tcPr>
            <w:tcW w:w="1299" w:type="dxa"/>
          </w:tcPr>
          <w:p w14:paraId="4EF10993" w14:textId="5715B706" w:rsidR="00F1722C" w:rsidDel="00F7243A" w:rsidRDefault="00F1722C" w:rsidP="00F7243A">
            <w:pPr>
              <w:rPr>
                <w:del w:id="233" w:author="作成者"/>
                <w:szCs w:val="21"/>
              </w:rPr>
            </w:pPr>
          </w:p>
        </w:tc>
        <w:tc>
          <w:tcPr>
            <w:tcW w:w="1300" w:type="dxa"/>
          </w:tcPr>
          <w:p w14:paraId="10092BB7" w14:textId="771B3B77" w:rsidR="00F1722C" w:rsidDel="00F7243A" w:rsidRDefault="00F1722C" w:rsidP="00F7243A">
            <w:pPr>
              <w:rPr>
                <w:del w:id="234" w:author="作成者"/>
                <w:szCs w:val="21"/>
              </w:rPr>
            </w:pPr>
          </w:p>
        </w:tc>
      </w:tr>
      <w:tr w:rsidR="00F1722C" w:rsidDel="00F7243A" w14:paraId="4CC404AF" w14:textId="587007FA" w:rsidTr="00282C52">
        <w:trPr>
          <w:del w:id="235" w:author="作成者"/>
        </w:trPr>
        <w:tc>
          <w:tcPr>
            <w:tcW w:w="704" w:type="dxa"/>
            <w:vMerge/>
            <w:vAlign w:val="center"/>
          </w:tcPr>
          <w:p w14:paraId="5E958B92" w14:textId="2C2A1025" w:rsidR="00F1722C" w:rsidDel="00F7243A" w:rsidRDefault="00F1722C" w:rsidP="00F7243A">
            <w:pPr>
              <w:jc w:val="center"/>
              <w:rPr>
                <w:del w:id="236" w:author="作成者"/>
                <w:szCs w:val="21"/>
              </w:rPr>
            </w:pPr>
          </w:p>
        </w:tc>
        <w:tc>
          <w:tcPr>
            <w:tcW w:w="851" w:type="dxa"/>
            <w:vAlign w:val="center"/>
          </w:tcPr>
          <w:p w14:paraId="2A18499D" w14:textId="55366CDD" w:rsidR="00F1722C" w:rsidDel="00F7243A" w:rsidRDefault="00F1722C" w:rsidP="00F7243A">
            <w:pPr>
              <w:jc w:val="center"/>
              <w:rPr>
                <w:del w:id="237" w:author="作成者"/>
              </w:rPr>
            </w:pPr>
            <w:del w:id="238" w:author="作成者">
              <w:r w:rsidRPr="00A31C28" w:rsidDel="00F7243A">
                <w:rPr>
                  <w:rFonts w:hint="eastAsia"/>
                </w:rPr>
                <w:delText>円</w:delText>
              </w:r>
            </w:del>
          </w:p>
        </w:tc>
        <w:tc>
          <w:tcPr>
            <w:tcW w:w="1299" w:type="dxa"/>
          </w:tcPr>
          <w:p w14:paraId="00CCE342" w14:textId="23FB3FF7" w:rsidR="00F1722C" w:rsidDel="00F7243A" w:rsidRDefault="00F1722C" w:rsidP="00F7243A">
            <w:pPr>
              <w:rPr>
                <w:del w:id="239" w:author="作成者"/>
                <w:szCs w:val="21"/>
              </w:rPr>
            </w:pPr>
          </w:p>
        </w:tc>
        <w:tc>
          <w:tcPr>
            <w:tcW w:w="1299" w:type="dxa"/>
          </w:tcPr>
          <w:p w14:paraId="4F36F893" w14:textId="78D1ACDC" w:rsidR="00F1722C" w:rsidDel="00F7243A" w:rsidRDefault="00F1722C" w:rsidP="00F7243A">
            <w:pPr>
              <w:rPr>
                <w:del w:id="240" w:author="作成者"/>
                <w:szCs w:val="21"/>
              </w:rPr>
            </w:pPr>
          </w:p>
        </w:tc>
        <w:tc>
          <w:tcPr>
            <w:tcW w:w="1300" w:type="dxa"/>
          </w:tcPr>
          <w:p w14:paraId="0AEAEF95" w14:textId="1EE174BA" w:rsidR="00F1722C" w:rsidDel="00F7243A" w:rsidRDefault="00F1722C" w:rsidP="00F7243A">
            <w:pPr>
              <w:rPr>
                <w:del w:id="241" w:author="作成者"/>
                <w:szCs w:val="21"/>
              </w:rPr>
            </w:pPr>
          </w:p>
        </w:tc>
        <w:tc>
          <w:tcPr>
            <w:tcW w:w="1299" w:type="dxa"/>
          </w:tcPr>
          <w:p w14:paraId="71F5CD57" w14:textId="4A47C056" w:rsidR="00F1722C" w:rsidDel="00F7243A" w:rsidRDefault="00F1722C" w:rsidP="00F7243A">
            <w:pPr>
              <w:rPr>
                <w:del w:id="242" w:author="作成者"/>
                <w:szCs w:val="21"/>
              </w:rPr>
            </w:pPr>
          </w:p>
        </w:tc>
        <w:tc>
          <w:tcPr>
            <w:tcW w:w="1299" w:type="dxa"/>
          </w:tcPr>
          <w:p w14:paraId="7DD374DE" w14:textId="3DAA88FF" w:rsidR="00F1722C" w:rsidDel="00F7243A" w:rsidRDefault="00F1722C" w:rsidP="00F7243A">
            <w:pPr>
              <w:rPr>
                <w:del w:id="243" w:author="作成者"/>
                <w:szCs w:val="21"/>
              </w:rPr>
            </w:pPr>
          </w:p>
        </w:tc>
        <w:tc>
          <w:tcPr>
            <w:tcW w:w="1300" w:type="dxa"/>
          </w:tcPr>
          <w:p w14:paraId="34376900" w14:textId="52566BBD" w:rsidR="00F1722C" w:rsidDel="00F7243A" w:rsidRDefault="00F1722C" w:rsidP="00F7243A">
            <w:pPr>
              <w:rPr>
                <w:del w:id="244" w:author="作成者"/>
                <w:szCs w:val="21"/>
              </w:rPr>
            </w:pPr>
          </w:p>
        </w:tc>
      </w:tr>
      <w:tr w:rsidR="005C613F" w:rsidDel="00F7243A" w14:paraId="5A9F6AB4" w14:textId="1F152B0D" w:rsidTr="00713EDB">
        <w:trPr>
          <w:del w:id="245" w:author="作成者"/>
        </w:trPr>
        <w:tc>
          <w:tcPr>
            <w:tcW w:w="1555" w:type="dxa"/>
            <w:gridSpan w:val="2"/>
            <w:vAlign w:val="center"/>
          </w:tcPr>
          <w:p w14:paraId="54CCC8B0" w14:textId="78D6BB91" w:rsidR="005C613F" w:rsidRPr="00A31C28" w:rsidDel="00F7243A" w:rsidRDefault="005C613F" w:rsidP="00F7243A">
            <w:pPr>
              <w:jc w:val="center"/>
              <w:rPr>
                <w:del w:id="246" w:author="作成者"/>
              </w:rPr>
            </w:pPr>
            <w:del w:id="247" w:author="作成者">
              <w:r w:rsidDel="00F7243A">
                <w:rPr>
                  <w:rFonts w:hint="eastAsia"/>
                </w:rPr>
                <w:delText>PV導入月</w:delText>
              </w:r>
            </w:del>
          </w:p>
        </w:tc>
        <w:tc>
          <w:tcPr>
            <w:tcW w:w="1299" w:type="dxa"/>
          </w:tcPr>
          <w:p w14:paraId="4F3BEF7D" w14:textId="60E6A7DA" w:rsidR="005C613F" w:rsidDel="00F7243A" w:rsidRDefault="005C613F" w:rsidP="00F7243A">
            <w:pPr>
              <w:rPr>
                <w:del w:id="248" w:author="作成者"/>
                <w:szCs w:val="21"/>
              </w:rPr>
            </w:pPr>
          </w:p>
        </w:tc>
        <w:tc>
          <w:tcPr>
            <w:tcW w:w="1299" w:type="dxa"/>
          </w:tcPr>
          <w:p w14:paraId="495F694C" w14:textId="0BC251E8" w:rsidR="005C613F" w:rsidDel="00F7243A" w:rsidRDefault="005C613F" w:rsidP="00F7243A">
            <w:pPr>
              <w:rPr>
                <w:del w:id="249" w:author="作成者"/>
                <w:szCs w:val="21"/>
              </w:rPr>
            </w:pPr>
          </w:p>
        </w:tc>
        <w:tc>
          <w:tcPr>
            <w:tcW w:w="1300" w:type="dxa"/>
          </w:tcPr>
          <w:p w14:paraId="6C576F1C" w14:textId="38CCE07D" w:rsidR="005C613F" w:rsidDel="00F7243A" w:rsidRDefault="005C613F" w:rsidP="00F7243A">
            <w:pPr>
              <w:rPr>
                <w:del w:id="250" w:author="作成者"/>
                <w:szCs w:val="21"/>
              </w:rPr>
            </w:pPr>
          </w:p>
        </w:tc>
        <w:tc>
          <w:tcPr>
            <w:tcW w:w="1299" w:type="dxa"/>
          </w:tcPr>
          <w:p w14:paraId="714E7197" w14:textId="26CCDF86" w:rsidR="005C613F" w:rsidDel="00F7243A" w:rsidRDefault="005C613F" w:rsidP="00F7243A">
            <w:pPr>
              <w:rPr>
                <w:del w:id="251" w:author="作成者"/>
                <w:szCs w:val="21"/>
              </w:rPr>
            </w:pPr>
          </w:p>
        </w:tc>
        <w:tc>
          <w:tcPr>
            <w:tcW w:w="1299" w:type="dxa"/>
          </w:tcPr>
          <w:p w14:paraId="6968A7C3" w14:textId="1CA7CF6E" w:rsidR="005C613F" w:rsidDel="00F7243A" w:rsidRDefault="005C613F" w:rsidP="00F7243A">
            <w:pPr>
              <w:rPr>
                <w:del w:id="252" w:author="作成者"/>
                <w:szCs w:val="21"/>
              </w:rPr>
            </w:pPr>
          </w:p>
        </w:tc>
        <w:tc>
          <w:tcPr>
            <w:tcW w:w="1300" w:type="dxa"/>
          </w:tcPr>
          <w:p w14:paraId="6EF8D20F" w14:textId="6CCD67D4" w:rsidR="005C613F" w:rsidDel="00F7243A" w:rsidRDefault="005C613F" w:rsidP="00F7243A">
            <w:pPr>
              <w:rPr>
                <w:del w:id="253" w:author="作成者"/>
                <w:szCs w:val="21"/>
              </w:rPr>
            </w:pPr>
          </w:p>
        </w:tc>
      </w:tr>
    </w:tbl>
    <w:p w14:paraId="25033EDB" w14:textId="0A214F18" w:rsidR="0021192E" w:rsidDel="00F7243A" w:rsidRDefault="0021192E" w:rsidP="00F7243A">
      <w:pPr>
        <w:rPr>
          <w:del w:id="254" w:author="作成者"/>
          <w:szCs w:val="21"/>
        </w:rPr>
      </w:pPr>
    </w:p>
    <w:tbl>
      <w:tblPr>
        <w:tblStyle w:val="a3"/>
        <w:tblpPr w:leftFromText="142" w:rightFromText="142" w:vertAnchor="text" w:horzAnchor="margin" w:tblpY="196"/>
        <w:tblW w:w="9351" w:type="dxa"/>
        <w:tblLook w:val="04A0" w:firstRow="1" w:lastRow="0" w:firstColumn="1" w:lastColumn="0" w:noHBand="0" w:noVBand="1"/>
      </w:tblPr>
      <w:tblGrid>
        <w:gridCol w:w="704"/>
        <w:gridCol w:w="851"/>
        <w:gridCol w:w="1299"/>
        <w:gridCol w:w="1299"/>
        <w:gridCol w:w="1300"/>
        <w:gridCol w:w="1299"/>
        <w:gridCol w:w="1299"/>
        <w:gridCol w:w="1300"/>
      </w:tblGrid>
      <w:tr w:rsidR="0021192E" w:rsidDel="00F7243A" w14:paraId="2A566B74" w14:textId="5323A1CD" w:rsidTr="00282C52">
        <w:trPr>
          <w:trHeight w:val="558"/>
          <w:del w:id="255" w:author="作成者"/>
        </w:trPr>
        <w:tc>
          <w:tcPr>
            <w:tcW w:w="704" w:type="dxa"/>
            <w:vAlign w:val="center"/>
          </w:tcPr>
          <w:p w14:paraId="73A09AF5" w14:textId="5666227C" w:rsidR="0021192E" w:rsidDel="00F7243A" w:rsidRDefault="0021192E" w:rsidP="00F7243A">
            <w:pPr>
              <w:jc w:val="center"/>
              <w:rPr>
                <w:del w:id="256" w:author="作成者"/>
                <w:szCs w:val="21"/>
              </w:rPr>
            </w:pPr>
            <w:del w:id="257" w:author="作成者">
              <w:r w:rsidDel="00F7243A">
                <w:rPr>
                  <w:rFonts w:hint="eastAsia"/>
                  <w:szCs w:val="21"/>
                </w:rPr>
                <w:delText>種類</w:delText>
              </w:r>
            </w:del>
          </w:p>
        </w:tc>
        <w:tc>
          <w:tcPr>
            <w:tcW w:w="851" w:type="dxa"/>
            <w:vAlign w:val="center"/>
          </w:tcPr>
          <w:p w14:paraId="73659293" w14:textId="3B245F0B" w:rsidR="0021192E" w:rsidDel="00F7243A" w:rsidRDefault="0021192E" w:rsidP="00F7243A">
            <w:pPr>
              <w:jc w:val="center"/>
              <w:rPr>
                <w:del w:id="258" w:author="作成者"/>
                <w:szCs w:val="21"/>
              </w:rPr>
            </w:pPr>
            <w:del w:id="259" w:author="作成者">
              <w:r w:rsidDel="00F7243A">
                <w:rPr>
                  <w:rFonts w:hint="eastAsia"/>
                  <w:szCs w:val="21"/>
                </w:rPr>
                <w:delText>単位</w:delText>
              </w:r>
            </w:del>
          </w:p>
        </w:tc>
        <w:tc>
          <w:tcPr>
            <w:tcW w:w="1299" w:type="dxa"/>
          </w:tcPr>
          <w:p w14:paraId="1AB50F0F" w14:textId="3F7E4E9D" w:rsidR="0021192E" w:rsidDel="00F7243A" w:rsidRDefault="0021192E" w:rsidP="00F7243A">
            <w:pPr>
              <w:ind w:firstLineChars="300" w:firstLine="630"/>
              <w:rPr>
                <w:del w:id="260" w:author="作成者"/>
                <w:szCs w:val="21"/>
              </w:rPr>
            </w:pPr>
            <w:del w:id="261" w:author="作成者">
              <w:r w:rsidDel="00F7243A">
                <w:rPr>
                  <w:rFonts w:hint="eastAsia"/>
                  <w:szCs w:val="21"/>
                </w:rPr>
                <w:delText>年</w:delText>
              </w:r>
            </w:del>
          </w:p>
          <w:p w14:paraId="2F0F7D74" w14:textId="2AFEAEAF" w:rsidR="0021192E" w:rsidDel="00F7243A" w:rsidRDefault="0021192E" w:rsidP="00F7243A">
            <w:pPr>
              <w:ind w:firstLineChars="300" w:firstLine="630"/>
              <w:rPr>
                <w:del w:id="262" w:author="作成者"/>
                <w:szCs w:val="21"/>
              </w:rPr>
            </w:pPr>
            <w:del w:id="263" w:author="作成者">
              <w:r w:rsidDel="00F7243A">
                <w:rPr>
                  <w:rFonts w:hint="eastAsia"/>
                  <w:szCs w:val="21"/>
                </w:rPr>
                <w:delText>月分</w:delText>
              </w:r>
            </w:del>
          </w:p>
        </w:tc>
        <w:tc>
          <w:tcPr>
            <w:tcW w:w="1299" w:type="dxa"/>
          </w:tcPr>
          <w:p w14:paraId="004C9E2A" w14:textId="5E064AC4" w:rsidR="0021192E" w:rsidDel="00F7243A" w:rsidRDefault="0021192E" w:rsidP="00F7243A">
            <w:pPr>
              <w:ind w:firstLineChars="300" w:firstLine="630"/>
              <w:rPr>
                <w:del w:id="264" w:author="作成者"/>
                <w:szCs w:val="21"/>
              </w:rPr>
            </w:pPr>
            <w:del w:id="265" w:author="作成者">
              <w:r w:rsidDel="00F7243A">
                <w:rPr>
                  <w:rFonts w:hint="eastAsia"/>
                  <w:szCs w:val="21"/>
                </w:rPr>
                <w:delText>年</w:delText>
              </w:r>
            </w:del>
          </w:p>
          <w:p w14:paraId="165C6EA1" w14:textId="6EDCDF17" w:rsidR="0021192E" w:rsidDel="00F7243A" w:rsidRDefault="0021192E" w:rsidP="00F7243A">
            <w:pPr>
              <w:ind w:firstLineChars="300" w:firstLine="630"/>
              <w:rPr>
                <w:del w:id="266" w:author="作成者"/>
                <w:szCs w:val="21"/>
              </w:rPr>
            </w:pPr>
            <w:del w:id="267" w:author="作成者">
              <w:r w:rsidDel="00F7243A">
                <w:rPr>
                  <w:rFonts w:hint="eastAsia"/>
                  <w:szCs w:val="21"/>
                </w:rPr>
                <w:delText>月分</w:delText>
              </w:r>
            </w:del>
          </w:p>
        </w:tc>
        <w:tc>
          <w:tcPr>
            <w:tcW w:w="1300" w:type="dxa"/>
          </w:tcPr>
          <w:p w14:paraId="730CC0E5" w14:textId="5EC238EF" w:rsidR="0021192E" w:rsidDel="00F7243A" w:rsidRDefault="0021192E" w:rsidP="00F7243A">
            <w:pPr>
              <w:ind w:firstLineChars="300" w:firstLine="630"/>
              <w:rPr>
                <w:del w:id="268" w:author="作成者"/>
                <w:szCs w:val="21"/>
              </w:rPr>
            </w:pPr>
            <w:del w:id="269" w:author="作成者">
              <w:r w:rsidDel="00F7243A">
                <w:rPr>
                  <w:rFonts w:hint="eastAsia"/>
                  <w:szCs w:val="21"/>
                </w:rPr>
                <w:delText>年</w:delText>
              </w:r>
            </w:del>
          </w:p>
          <w:p w14:paraId="4B51186B" w14:textId="4B107573" w:rsidR="0021192E" w:rsidDel="00F7243A" w:rsidRDefault="0021192E" w:rsidP="00F7243A">
            <w:pPr>
              <w:ind w:firstLineChars="300" w:firstLine="630"/>
              <w:rPr>
                <w:del w:id="270" w:author="作成者"/>
                <w:szCs w:val="21"/>
              </w:rPr>
            </w:pPr>
            <w:del w:id="271" w:author="作成者">
              <w:r w:rsidDel="00F7243A">
                <w:rPr>
                  <w:rFonts w:hint="eastAsia"/>
                  <w:szCs w:val="21"/>
                </w:rPr>
                <w:delText>月分</w:delText>
              </w:r>
            </w:del>
          </w:p>
        </w:tc>
        <w:tc>
          <w:tcPr>
            <w:tcW w:w="1299" w:type="dxa"/>
          </w:tcPr>
          <w:p w14:paraId="01229D43" w14:textId="4E435425" w:rsidR="0021192E" w:rsidDel="00F7243A" w:rsidRDefault="0021192E" w:rsidP="00F7243A">
            <w:pPr>
              <w:ind w:firstLineChars="300" w:firstLine="630"/>
              <w:rPr>
                <w:del w:id="272" w:author="作成者"/>
                <w:szCs w:val="21"/>
              </w:rPr>
            </w:pPr>
            <w:del w:id="273" w:author="作成者">
              <w:r w:rsidDel="00F7243A">
                <w:rPr>
                  <w:rFonts w:hint="eastAsia"/>
                  <w:szCs w:val="21"/>
                </w:rPr>
                <w:delText>年</w:delText>
              </w:r>
            </w:del>
          </w:p>
          <w:p w14:paraId="27F7C565" w14:textId="02F53AAE" w:rsidR="0021192E" w:rsidDel="00F7243A" w:rsidRDefault="0021192E" w:rsidP="00F7243A">
            <w:pPr>
              <w:ind w:firstLineChars="300" w:firstLine="630"/>
              <w:rPr>
                <w:del w:id="274" w:author="作成者"/>
                <w:szCs w:val="21"/>
              </w:rPr>
            </w:pPr>
            <w:del w:id="275" w:author="作成者">
              <w:r w:rsidDel="00F7243A">
                <w:rPr>
                  <w:rFonts w:hint="eastAsia"/>
                  <w:szCs w:val="21"/>
                </w:rPr>
                <w:delText>月分</w:delText>
              </w:r>
            </w:del>
          </w:p>
        </w:tc>
        <w:tc>
          <w:tcPr>
            <w:tcW w:w="1299" w:type="dxa"/>
          </w:tcPr>
          <w:p w14:paraId="675C740E" w14:textId="5FB575D3" w:rsidR="0021192E" w:rsidDel="00F7243A" w:rsidRDefault="0021192E" w:rsidP="00F7243A">
            <w:pPr>
              <w:ind w:firstLineChars="300" w:firstLine="630"/>
              <w:rPr>
                <w:del w:id="276" w:author="作成者"/>
                <w:szCs w:val="21"/>
              </w:rPr>
            </w:pPr>
            <w:del w:id="277" w:author="作成者">
              <w:r w:rsidDel="00F7243A">
                <w:rPr>
                  <w:rFonts w:hint="eastAsia"/>
                  <w:szCs w:val="21"/>
                </w:rPr>
                <w:delText>年</w:delText>
              </w:r>
            </w:del>
          </w:p>
          <w:p w14:paraId="60DD238C" w14:textId="7CD15E5B" w:rsidR="0021192E" w:rsidDel="00F7243A" w:rsidRDefault="0021192E" w:rsidP="00F7243A">
            <w:pPr>
              <w:ind w:firstLineChars="300" w:firstLine="630"/>
              <w:rPr>
                <w:del w:id="278" w:author="作成者"/>
                <w:szCs w:val="21"/>
              </w:rPr>
            </w:pPr>
            <w:del w:id="279" w:author="作成者">
              <w:r w:rsidDel="00F7243A">
                <w:rPr>
                  <w:rFonts w:hint="eastAsia"/>
                  <w:szCs w:val="21"/>
                </w:rPr>
                <w:delText>月分</w:delText>
              </w:r>
            </w:del>
          </w:p>
        </w:tc>
        <w:tc>
          <w:tcPr>
            <w:tcW w:w="1300" w:type="dxa"/>
          </w:tcPr>
          <w:p w14:paraId="1EA9ADF1" w14:textId="1A7FFAF4" w:rsidR="0021192E" w:rsidDel="00F7243A" w:rsidRDefault="0021192E" w:rsidP="00F7243A">
            <w:pPr>
              <w:ind w:firstLineChars="300" w:firstLine="630"/>
              <w:rPr>
                <w:del w:id="280" w:author="作成者"/>
                <w:szCs w:val="21"/>
              </w:rPr>
            </w:pPr>
            <w:del w:id="281" w:author="作成者">
              <w:r w:rsidDel="00F7243A">
                <w:rPr>
                  <w:rFonts w:hint="eastAsia"/>
                  <w:szCs w:val="21"/>
                </w:rPr>
                <w:delText>年</w:delText>
              </w:r>
            </w:del>
          </w:p>
          <w:p w14:paraId="6E82C898" w14:textId="1FDF4340" w:rsidR="0021192E" w:rsidDel="00F7243A" w:rsidRDefault="0021192E" w:rsidP="00F7243A">
            <w:pPr>
              <w:ind w:firstLineChars="300" w:firstLine="630"/>
              <w:rPr>
                <w:del w:id="282" w:author="作成者"/>
                <w:szCs w:val="21"/>
              </w:rPr>
            </w:pPr>
            <w:del w:id="283" w:author="作成者">
              <w:r w:rsidDel="00F7243A">
                <w:rPr>
                  <w:rFonts w:hint="eastAsia"/>
                  <w:szCs w:val="21"/>
                </w:rPr>
                <w:delText>月分</w:delText>
              </w:r>
            </w:del>
          </w:p>
        </w:tc>
      </w:tr>
      <w:tr w:rsidR="0021192E" w:rsidDel="00F7243A" w14:paraId="575752CF" w14:textId="6B45F17D" w:rsidTr="00282C52">
        <w:trPr>
          <w:del w:id="284" w:author="作成者"/>
        </w:trPr>
        <w:tc>
          <w:tcPr>
            <w:tcW w:w="704" w:type="dxa"/>
            <w:vMerge w:val="restart"/>
            <w:vAlign w:val="center"/>
          </w:tcPr>
          <w:p w14:paraId="5064FAE9" w14:textId="254143CE" w:rsidR="0021192E" w:rsidDel="00F7243A" w:rsidRDefault="0021192E" w:rsidP="00F7243A">
            <w:pPr>
              <w:jc w:val="center"/>
              <w:rPr>
                <w:del w:id="285" w:author="作成者"/>
                <w:szCs w:val="21"/>
              </w:rPr>
            </w:pPr>
            <w:del w:id="286" w:author="作成者">
              <w:r w:rsidDel="00F7243A">
                <w:rPr>
                  <w:rFonts w:hint="eastAsia"/>
                  <w:szCs w:val="21"/>
                </w:rPr>
                <w:delText>電気</w:delText>
              </w:r>
            </w:del>
          </w:p>
        </w:tc>
        <w:tc>
          <w:tcPr>
            <w:tcW w:w="851" w:type="dxa"/>
            <w:vAlign w:val="center"/>
          </w:tcPr>
          <w:p w14:paraId="4CFA9835" w14:textId="615E04EB" w:rsidR="0021192E" w:rsidDel="00F7243A" w:rsidRDefault="0021192E" w:rsidP="00F7243A">
            <w:pPr>
              <w:jc w:val="center"/>
              <w:rPr>
                <w:del w:id="287" w:author="作成者"/>
                <w:szCs w:val="21"/>
              </w:rPr>
            </w:pPr>
            <w:del w:id="288" w:author="作成者">
              <w:r w:rsidRPr="00FF5E6E" w:rsidDel="00F7243A">
                <w:rPr>
                  <w:szCs w:val="21"/>
                </w:rPr>
                <w:delText>kwh</w:delText>
              </w:r>
            </w:del>
          </w:p>
        </w:tc>
        <w:tc>
          <w:tcPr>
            <w:tcW w:w="1299" w:type="dxa"/>
          </w:tcPr>
          <w:p w14:paraId="44AE01BF" w14:textId="6EEF891B" w:rsidR="0021192E" w:rsidDel="00F7243A" w:rsidRDefault="0021192E" w:rsidP="00F7243A">
            <w:pPr>
              <w:rPr>
                <w:del w:id="289" w:author="作成者"/>
                <w:szCs w:val="21"/>
              </w:rPr>
            </w:pPr>
          </w:p>
        </w:tc>
        <w:tc>
          <w:tcPr>
            <w:tcW w:w="1299" w:type="dxa"/>
          </w:tcPr>
          <w:p w14:paraId="6285C3B7" w14:textId="766BB390" w:rsidR="0021192E" w:rsidDel="00F7243A" w:rsidRDefault="0021192E" w:rsidP="00F7243A">
            <w:pPr>
              <w:rPr>
                <w:del w:id="290" w:author="作成者"/>
                <w:szCs w:val="21"/>
              </w:rPr>
            </w:pPr>
          </w:p>
        </w:tc>
        <w:tc>
          <w:tcPr>
            <w:tcW w:w="1300" w:type="dxa"/>
          </w:tcPr>
          <w:p w14:paraId="40B240B0" w14:textId="1CD484BD" w:rsidR="0021192E" w:rsidDel="00F7243A" w:rsidRDefault="0021192E" w:rsidP="00F7243A">
            <w:pPr>
              <w:rPr>
                <w:del w:id="291" w:author="作成者"/>
                <w:szCs w:val="21"/>
              </w:rPr>
            </w:pPr>
          </w:p>
        </w:tc>
        <w:tc>
          <w:tcPr>
            <w:tcW w:w="1299" w:type="dxa"/>
          </w:tcPr>
          <w:p w14:paraId="1168676C" w14:textId="1FF51004" w:rsidR="0021192E" w:rsidDel="00F7243A" w:rsidRDefault="0021192E" w:rsidP="00F7243A">
            <w:pPr>
              <w:rPr>
                <w:del w:id="292" w:author="作成者"/>
                <w:szCs w:val="21"/>
              </w:rPr>
            </w:pPr>
          </w:p>
        </w:tc>
        <w:tc>
          <w:tcPr>
            <w:tcW w:w="1299" w:type="dxa"/>
          </w:tcPr>
          <w:p w14:paraId="6D5458A6" w14:textId="17743CA0" w:rsidR="0021192E" w:rsidDel="00F7243A" w:rsidRDefault="0021192E" w:rsidP="00F7243A">
            <w:pPr>
              <w:rPr>
                <w:del w:id="293" w:author="作成者"/>
                <w:szCs w:val="21"/>
              </w:rPr>
            </w:pPr>
          </w:p>
        </w:tc>
        <w:tc>
          <w:tcPr>
            <w:tcW w:w="1300" w:type="dxa"/>
          </w:tcPr>
          <w:p w14:paraId="57D9BDE8" w14:textId="6146916D" w:rsidR="0021192E" w:rsidDel="00F7243A" w:rsidRDefault="0021192E" w:rsidP="00F7243A">
            <w:pPr>
              <w:rPr>
                <w:del w:id="294" w:author="作成者"/>
                <w:szCs w:val="21"/>
              </w:rPr>
            </w:pPr>
          </w:p>
        </w:tc>
      </w:tr>
      <w:tr w:rsidR="0021192E" w:rsidDel="00F7243A" w14:paraId="5314B162" w14:textId="09D24A39" w:rsidTr="00282C52">
        <w:trPr>
          <w:del w:id="295" w:author="作成者"/>
        </w:trPr>
        <w:tc>
          <w:tcPr>
            <w:tcW w:w="704" w:type="dxa"/>
            <w:vMerge/>
            <w:vAlign w:val="center"/>
          </w:tcPr>
          <w:p w14:paraId="4C10ADC2" w14:textId="754E4204" w:rsidR="0021192E" w:rsidDel="00F7243A" w:rsidRDefault="0021192E" w:rsidP="00F7243A">
            <w:pPr>
              <w:jc w:val="center"/>
              <w:rPr>
                <w:del w:id="296" w:author="作成者"/>
                <w:szCs w:val="21"/>
              </w:rPr>
            </w:pPr>
          </w:p>
        </w:tc>
        <w:tc>
          <w:tcPr>
            <w:tcW w:w="851" w:type="dxa"/>
            <w:vAlign w:val="center"/>
          </w:tcPr>
          <w:p w14:paraId="36E6CE28" w14:textId="11D8F2B7" w:rsidR="0021192E" w:rsidDel="00F7243A" w:rsidRDefault="0021192E" w:rsidP="00F7243A">
            <w:pPr>
              <w:jc w:val="center"/>
              <w:rPr>
                <w:del w:id="297" w:author="作成者"/>
                <w:szCs w:val="21"/>
              </w:rPr>
            </w:pPr>
            <w:del w:id="298" w:author="作成者">
              <w:r w:rsidDel="00F7243A">
                <w:rPr>
                  <w:rFonts w:hint="eastAsia"/>
                  <w:szCs w:val="21"/>
                </w:rPr>
                <w:delText>円</w:delText>
              </w:r>
            </w:del>
          </w:p>
        </w:tc>
        <w:tc>
          <w:tcPr>
            <w:tcW w:w="1299" w:type="dxa"/>
          </w:tcPr>
          <w:p w14:paraId="4F7FB6D6" w14:textId="4AE40696" w:rsidR="0021192E" w:rsidDel="00F7243A" w:rsidRDefault="0021192E" w:rsidP="00F7243A">
            <w:pPr>
              <w:rPr>
                <w:del w:id="299" w:author="作成者"/>
                <w:szCs w:val="21"/>
              </w:rPr>
            </w:pPr>
          </w:p>
        </w:tc>
        <w:tc>
          <w:tcPr>
            <w:tcW w:w="1299" w:type="dxa"/>
          </w:tcPr>
          <w:p w14:paraId="71961591" w14:textId="28DD737F" w:rsidR="0021192E" w:rsidDel="00F7243A" w:rsidRDefault="0021192E" w:rsidP="00F7243A">
            <w:pPr>
              <w:rPr>
                <w:del w:id="300" w:author="作成者"/>
                <w:szCs w:val="21"/>
              </w:rPr>
            </w:pPr>
          </w:p>
        </w:tc>
        <w:tc>
          <w:tcPr>
            <w:tcW w:w="1300" w:type="dxa"/>
          </w:tcPr>
          <w:p w14:paraId="25C6561C" w14:textId="52A4A228" w:rsidR="0021192E" w:rsidDel="00F7243A" w:rsidRDefault="0021192E" w:rsidP="00F7243A">
            <w:pPr>
              <w:rPr>
                <w:del w:id="301" w:author="作成者"/>
                <w:szCs w:val="21"/>
              </w:rPr>
            </w:pPr>
          </w:p>
        </w:tc>
        <w:tc>
          <w:tcPr>
            <w:tcW w:w="1299" w:type="dxa"/>
          </w:tcPr>
          <w:p w14:paraId="44E24285" w14:textId="10EDBC44" w:rsidR="0021192E" w:rsidDel="00F7243A" w:rsidRDefault="0021192E" w:rsidP="00F7243A">
            <w:pPr>
              <w:rPr>
                <w:del w:id="302" w:author="作成者"/>
                <w:szCs w:val="21"/>
              </w:rPr>
            </w:pPr>
          </w:p>
        </w:tc>
        <w:tc>
          <w:tcPr>
            <w:tcW w:w="1299" w:type="dxa"/>
          </w:tcPr>
          <w:p w14:paraId="371EB3B2" w14:textId="0B5C271E" w:rsidR="0021192E" w:rsidDel="00F7243A" w:rsidRDefault="0021192E" w:rsidP="00F7243A">
            <w:pPr>
              <w:rPr>
                <w:del w:id="303" w:author="作成者"/>
                <w:szCs w:val="21"/>
              </w:rPr>
            </w:pPr>
          </w:p>
        </w:tc>
        <w:tc>
          <w:tcPr>
            <w:tcW w:w="1300" w:type="dxa"/>
          </w:tcPr>
          <w:p w14:paraId="2FE0832A" w14:textId="69555607" w:rsidR="0021192E" w:rsidDel="00F7243A" w:rsidRDefault="0021192E" w:rsidP="00F7243A">
            <w:pPr>
              <w:rPr>
                <w:del w:id="304" w:author="作成者"/>
                <w:szCs w:val="21"/>
              </w:rPr>
            </w:pPr>
          </w:p>
        </w:tc>
      </w:tr>
      <w:tr w:rsidR="0021192E" w:rsidDel="00F7243A" w14:paraId="43451D1A" w14:textId="6A81C49B" w:rsidTr="00282C52">
        <w:trPr>
          <w:del w:id="305" w:author="作成者"/>
        </w:trPr>
        <w:tc>
          <w:tcPr>
            <w:tcW w:w="704" w:type="dxa"/>
            <w:vMerge w:val="restart"/>
            <w:vAlign w:val="center"/>
          </w:tcPr>
          <w:p w14:paraId="5BE5CF3F" w14:textId="48B45A9B" w:rsidR="0021192E" w:rsidDel="00F7243A" w:rsidRDefault="0021192E" w:rsidP="00F7243A">
            <w:pPr>
              <w:jc w:val="center"/>
              <w:rPr>
                <w:del w:id="306" w:author="作成者"/>
                <w:szCs w:val="21"/>
              </w:rPr>
            </w:pPr>
            <w:del w:id="307" w:author="作成者">
              <w:r w:rsidDel="00F7243A">
                <w:rPr>
                  <w:rFonts w:hint="eastAsia"/>
                  <w:szCs w:val="21"/>
                </w:rPr>
                <w:delText>ガス</w:delText>
              </w:r>
            </w:del>
          </w:p>
        </w:tc>
        <w:tc>
          <w:tcPr>
            <w:tcW w:w="851" w:type="dxa"/>
            <w:vAlign w:val="center"/>
          </w:tcPr>
          <w:p w14:paraId="1A4C8B24" w14:textId="32104A0D" w:rsidR="0021192E" w:rsidRPr="00A31C28" w:rsidDel="00F7243A" w:rsidRDefault="0021192E" w:rsidP="00F7243A">
            <w:pPr>
              <w:jc w:val="center"/>
              <w:rPr>
                <w:del w:id="308" w:author="作成者"/>
              </w:rPr>
            </w:pPr>
            <w:del w:id="309" w:author="作成者">
              <w:r w:rsidRPr="00FF5E6E" w:rsidDel="00F7243A">
                <w:delText>kwh</w:delText>
              </w:r>
            </w:del>
          </w:p>
        </w:tc>
        <w:tc>
          <w:tcPr>
            <w:tcW w:w="1299" w:type="dxa"/>
          </w:tcPr>
          <w:p w14:paraId="0582A319" w14:textId="35F5977C" w:rsidR="0021192E" w:rsidDel="00F7243A" w:rsidRDefault="0021192E" w:rsidP="00F7243A">
            <w:pPr>
              <w:rPr>
                <w:del w:id="310" w:author="作成者"/>
                <w:szCs w:val="21"/>
              </w:rPr>
            </w:pPr>
          </w:p>
        </w:tc>
        <w:tc>
          <w:tcPr>
            <w:tcW w:w="1299" w:type="dxa"/>
          </w:tcPr>
          <w:p w14:paraId="7FB7A057" w14:textId="29C143D2" w:rsidR="0021192E" w:rsidDel="00F7243A" w:rsidRDefault="0021192E" w:rsidP="00F7243A">
            <w:pPr>
              <w:rPr>
                <w:del w:id="311" w:author="作成者"/>
                <w:szCs w:val="21"/>
              </w:rPr>
            </w:pPr>
          </w:p>
        </w:tc>
        <w:tc>
          <w:tcPr>
            <w:tcW w:w="1300" w:type="dxa"/>
          </w:tcPr>
          <w:p w14:paraId="428F1487" w14:textId="7653859C" w:rsidR="0021192E" w:rsidDel="00F7243A" w:rsidRDefault="0021192E" w:rsidP="00F7243A">
            <w:pPr>
              <w:rPr>
                <w:del w:id="312" w:author="作成者"/>
                <w:szCs w:val="21"/>
              </w:rPr>
            </w:pPr>
          </w:p>
        </w:tc>
        <w:tc>
          <w:tcPr>
            <w:tcW w:w="1299" w:type="dxa"/>
          </w:tcPr>
          <w:p w14:paraId="061360AE" w14:textId="7D39A5F5" w:rsidR="0021192E" w:rsidDel="00F7243A" w:rsidRDefault="0021192E" w:rsidP="00F7243A">
            <w:pPr>
              <w:rPr>
                <w:del w:id="313" w:author="作成者"/>
                <w:szCs w:val="21"/>
              </w:rPr>
            </w:pPr>
          </w:p>
        </w:tc>
        <w:tc>
          <w:tcPr>
            <w:tcW w:w="1299" w:type="dxa"/>
          </w:tcPr>
          <w:p w14:paraId="30709A53" w14:textId="27A0A49D" w:rsidR="0021192E" w:rsidDel="00F7243A" w:rsidRDefault="0021192E" w:rsidP="00F7243A">
            <w:pPr>
              <w:rPr>
                <w:del w:id="314" w:author="作成者"/>
                <w:szCs w:val="21"/>
              </w:rPr>
            </w:pPr>
          </w:p>
        </w:tc>
        <w:tc>
          <w:tcPr>
            <w:tcW w:w="1300" w:type="dxa"/>
          </w:tcPr>
          <w:p w14:paraId="6ADD34F2" w14:textId="58D7D135" w:rsidR="0021192E" w:rsidDel="00F7243A" w:rsidRDefault="0021192E" w:rsidP="00F7243A">
            <w:pPr>
              <w:rPr>
                <w:del w:id="315" w:author="作成者"/>
                <w:szCs w:val="21"/>
              </w:rPr>
            </w:pPr>
          </w:p>
        </w:tc>
      </w:tr>
      <w:tr w:rsidR="0021192E" w:rsidDel="00F7243A" w14:paraId="0094AD42" w14:textId="316D44BB" w:rsidTr="00282C52">
        <w:trPr>
          <w:del w:id="316" w:author="作成者"/>
        </w:trPr>
        <w:tc>
          <w:tcPr>
            <w:tcW w:w="704" w:type="dxa"/>
            <w:vMerge/>
            <w:vAlign w:val="center"/>
          </w:tcPr>
          <w:p w14:paraId="4D7A4B95" w14:textId="0F604CCC" w:rsidR="0021192E" w:rsidDel="00F7243A" w:rsidRDefault="0021192E" w:rsidP="00F7243A">
            <w:pPr>
              <w:jc w:val="center"/>
              <w:rPr>
                <w:del w:id="317" w:author="作成者"/>
                <w:szCs w:val="21"/>
              </w:rPr>
            </w:pPr>
          </w:p>
        </w:tc>
        <w:tc>
          <w:tcPr>
            <w:tcW w:w="851" w:type="dxa"/>
            <w:vAlign w:val="center"/>
          </w:tcPr>
          <w:p w14:paraId="67B26480" w14:textId="4518E5EE" w:rsidR="0021192E" w:rsidDel="00F7243A" w:rsidRDefault="0021192E" w:rsidP="00F7243A">
            <w:pPr>
              <w:jc w:val="center"/>
              <w:rPr>
                <w:del w:id="318" w:author="作成者"/>
              </w:rPr>
            </w:pPr>
            <w:del w:id="319" w:author="作成者">
              <w:r w:rsidRPr="00A31C28" w:rsidDel="00F7243A">
                <w:rPr>
                  <w:rFonts w:hint="eastAsia"/>
                </w:rPr>
                <w:delText>円</w:delText>
              </w:r>
            </w:del>
          </w:p>
        </w:tc>
        <w:tc>
          <w:tcPr>
            <w:tcW w:w="1299" w:type="dxa"/>
          </w:tcPr>
          <w:p w14:paraId="41C66661" w14:textId="6739C0FD" w:rsidR="0021192E" w:rsidDel="00F7243A" w:rsidRDefault="0021192E" w:rsidP="00F7243A">
            <w:pPr>
              <w:rPr>
                <w:del w:id="320" w:author="作成者"/>
                <w:szCs w:val="21"/>
              </w:rPr>
            </w:pPr>
          </w:p>
        </w:tc>
        <w:tc>
          <w:tcPr>
            <w:tcW w:w="1299" w:type="dxa"/>
          </w:tcPr>
          <w:p w14:paraId="735275F2" w14:textId="2DAD8879" w:rsidR="0021192E" w:rsidDel="00F7243A" w:rsidRDefault="0021192E" w:rsidP="00F7243A">
            <w:pPr>
              <w:rPr>
                <w:del w:id="321" w:author="作成者"/>
                <w:szCs w:val="21"/>
              </w:rPr>
            </w:pPr>
          </w:p>
        </w:tc>
        <w:tc>
          <w:tcPr>
            <w:tcW w:w="1300" w:type="dxa"/>
          </w:tcPr>
          <w:p w14:paraId="3D83B588" w14:textId="75594645" w:rsidR="0021192E" w:rsidDel="00F7243A" w:rsidRDefault="0021192E" w:rsidP="00F7243A">
            <w:pPr>
              <w:rPr>
                <w:del w:id="322" w:author="作成者"/>
                <w:szCs w:val="21"/>
              </w:rPr>
            </w:pPr>
          </w:p>
        </w:tc>
        <w:tc>
          <w:tcPr>
            <w:tcW w:w="1299" w:type="dxa"/>
          </w:tcPr>
          <w:p w14:paraId="00D7FC8D" w14:textId="7CE9CDBB" w:rsidR="0021192E" w:rsidDel="00F7243A" w:rsidRDefault="0021192E" w:rsidP="00F7243A">
            <w:pPr>
              <w:rPr>
                <w:del w:id="323" w:author="作成者"/>
                <w:szCs w:val="21"/>
              </w:rPr>
            </w:pPr>
          </w:p>
        </w:tc>
        <w:tc>
          <w:tcPr>
            <w:tcW w:w="1299" w:type="dxa"/>
          </w:tcPr>
          <w:p w14:paraId="79004E0A" w14:textId="30868B20" w:rsidR="0021192E" w:rsidDel="00F7243A" w:rsidRDefault="0021192E" w:rsidP="00F7243A">
            <w:pPr>
              <w:rPr>
                <w:del w:id="324" w:author="作成者"/>
                <w:szCs w:val="21"/>
              </w:rPr>
            </w:pPr>
          </w:p>
        </w:tc>
        <w:tc>
          <w:tcPr>
            <w:tcW w:w="1300" w:type="dxa"/>
          </w:tcPr>
          <w:p w14:paraId="1BBEC4E8" w14:textId="34941EC5" w:rsidR="0021192E" w:rsidDel="00F7243A" w:rsidRDefault="0021192E" w:rsidP="00F7243A">
            <w:pPr>
              <w:rPr>
                <w:del w:id="325" w:author="作成者"/>
                <w:szCs w:val="21"/>
              </w:rPr>
            </w:pPr>
          </w:p>
        </w:tc>
      </w:tr>
      <w:tr w:rsidR="005C613F" w:rsidDel="00F7243A" w14:paraId="7D77CD84" w14:textId="08485971" w:rsidTr="003F7B32">
        <w:trPr>
          <w:del w:id="326" w:author="作成者"/>
        </w:trPr>
        <w:tc>
          <w:tcPr>
            <w:tcW w:w="1555" w:type="dxa"/>
            <w:gridSpan w:val="2"/>
            <w:vAlign w:val="center"/>
          </w:tcPr>
          <w:p w14:paraId="2B3202B2" w14:textId="229204CF" w:rsidR="005C613F" w:rsidRPr="00A31C28" w:rsidDel="00F7243A" w:rsidRDefault="005C613F" w:rsidP="00F7243A">
            <w:pPr>
              <w:jc w:val="center"/>
              <w:rPr>
                <w:del w:id="327" w:author="作成者"/>
              </w:rPr>
            </w:pPr>
            <w:del w:id="328" w:author="作成者">
              <w:r w:rsidDel="00F7243A">
                <w:rPr>
                  <w:rFonts w:hint="eastAsia"/>
                </w:rPr>
                <w:delText>PV導入月</w:delText>
              </w:r>
            </w:del>
          </w:p>
        </w:tc>
        <w:tc>
          <w:tcPr>
            <w:tcW w:w="1299" w:type="dxa"/>
          </w:tcPr>
          <w:p w14:paraId="389E3531" w14:textId="56CF3E48" w:rsidR="005C613F" w:rsidDel="00F7243A" w:rsidRDefault="005C613F" w:rsidP="00F7243A">
            <w:pPr>
              <w:rPr>
                <w:del w:id="329" w:author="作成者"/>
                <w:szCs w:val="21"/>
              </w:rPr>
            </w:pPr>
          </w:p>
        </w:tc>
        <w:tc>
          <w:tcPr>
            <w:tcW w:w="1299" w:type="dxa"/>
          </w:tcPr>
          <w:p w14:paraId="286B5A11" w14:textId="67953C20" w:rsidR="005C613F" w:rsidDel="00F7243A" w:rsidRDefault="005C613F" w:rsidP="00F7243A">
            <w:pPr>
              <w:rPr>
                <w:del w:id="330" w:author="作成者"/>
                <w:szCs w:val="21"/>
              </w:rPr>
            </w:pPr>
          </w:p>
        </w:tc>
        <w:tc>
          <w:tcPr>
            <w:tcW w:w="1300" w:type="dxa"/>
          </w:tcPr>
          <w:p w14:paraId="396AF9AB" w14:textId="63308E03" w:rsidR="005C613F" w:rsidDel="00F7243A" w:rsidRDefault="005C613F" w:rsidP="00F7243A">
            <w:pPr>
              <w:rPr>
                <w:del w:id="331" w:author="作成者"/>
                <w:szCs w:val="21"/>
              </w:rPr>
            </w:pPr>
          </w:p>
        </w:tc>
        <w:tc>
          <w:tcPr>
            <w:tcW w:w="1299" w:type="dxa"/>
          </w:tcPr>
          <w:p w14:paraId="57F8F780" w14:textId="58C4E2A1" w:rsidR="005C613F" w:rsidDel="00F7243A" w:rsidRDefault="005C613F" w:rsidP="00F7243A">
            <w:pPr>
              <w:rPr>
                <w:del w:id="332" w:author="作成者"/>
                <w:szCs w:val="21"/>
              </w:rPr>
            </w:pPr>
          </w:p>
        </w:tc>
        <w:tc>
          <w:tcPr>
            <w:tcW w:w="1299" w:type="dxa"/>
          </w:tcPr>
          <w:p w14:paraId="053BD64D" w14:textId="143716A7" w:rsidR="005C613F" w:rsidDel="00F7243A" w:rsidRDefault="005C613F" w:rsidP="00F7243A">
            <w:pPr>
              <w:rPr>
                <w:del w:id="333" w:author="作成者"/>
                <w:szCs w:val="21"/>
              </w:rPr>
            </w:pPr>
          </w:p>
        </w:tc>
        <w:tc>
          <w:tcPr>
            <w:tcW w:w="1300" w:type="dxa"/>
          </w:tcPr>
          <w:p w14:paraId="6398F18E" w14:textId="206CC82E" w:rsidR="005C613F" w:rsidDel="00F7243A" w:rsidRDefault="005C613F" w:rsidP="00F7243A">
            <w:pPr>
              <w:rPr>
                <w:del w:id="334" w:author="作成者"/>
                <w:szCs w:val="21"/>
              </w:rPr>
            </w:pPr>
          </w:p>
        </w:tc>
      </w:tr>
    </w:tbl>
    <w:p w14:paraId="4E67DACF" w14:textId="216600EE" w:rsidR="00053A61" w:rsidRPr="00F7243A" w:rsidDel="00F7243A" w:rsidRDefault="00F7243A">
      <w:pPr>
        <w:ind w:firstLineChars="100" w:firstLine="206"/>
        <w:rPr>
          <w:del w:id="335" w:author="作成者"/>
          <w:rFonts w:ascii="ＭＳ Ｐゴシック" w:eastAsia="ＭＳ Ｐゴシック" w:hAnsi="ＭＳ Ｐゴシック"/>
          <w:b/>
          <w:bCs/>
          <w:szCs w:val="21"/>
        </w:rPr>
        <w:pPrChange w:id="336" w:author="作成者">
          <w:pPr>
            <w:ind w:firstLineChars="3350" w:firstLine="6901"/>
          </w:pPr>
        </w:pPrChange>
      </w:pPr>
      <w:ins w:id="337" w:author="作成者">
        <w:r w:rsidRPr="004C1943">
          <w:rPr>
            <w:b/>
            <w:szCs w:val="21"/>
          </w:rPr>
          <w:t>(5)</w:t>
        </w:r>
        <w:r w:rsidR="00F81729">
          <w:rPr>
            <w:rFonts w:hint="eastAsia"/>
            <w:b/>
            <w:szCs w:val="21"/>
          </w:rPr>
          <w:t xml:space="preserve"> </w:t>
        </w:r>
        <w:del w:id="338" w:author="作成者">
          <w:r w:rsidRPr="007523A7" w:rsidDel="00F81729">
            <w:rPr>
              <w:rFonts w:hint="eastAsia"/>
              <w:b/>
              <w:szCs w:val="21"/>
            </w:rPr>
            <w:delText xml:space="preserve">　</w:delText>
          </w:r>
        </w:del>
      </w:ins>
      <w:del w:id="339" w:author="作成者">
        <w:r w:rsidR="00053A61" w:rsidRPr="00F7243A" w:rsidDel="00F7243A">
          <w:rPr>
            <w:rFonts w:ascii="ＭＳ Ｐゴシック" w:eastAsia="ＭＳ Ｐゴシック" w:hAnsi="ＭＳ Ｐゴシック" w:hint="eastAsia"/>
            <w:b/>
            <w:bCs/>
            <w:szCs w:val="21"/>
          </w:rPr>
          <w:delText>（３</w:delText>
        </w:r>
        <w:r w:rsidR="00053A61" w:rsidRPr="00F7243A" w:rsidDel="00F7243A">
          <w:rPr>
            <w:rFonts w:ascii="ＭＳ Ｐゴシック" w:eastAsia="ＭＳ Ｐゴシック" w:hAnsi="ＭＳ Ｐゴシック"/>
            <w:b/>
            <w:bCs/>
            <w:szCs w:val="21"/>
          </w:rPr>
          <w:delText>面）へ続く</w:delText>
        </w:r>
      </w:del>
    </w:p>
    <w:p w14:paraId="30EF3975" w14:textId="658B3B40" w:rsidR="00FB26A6" w:rsidRPr="00F7243A" w:rsidDel="00F7243A" w:rsidRDefault="00FB26A6">
      <w:pPr>
        <w:ind w:firstLineChars="100" w:firstLine="206"/>
        <w:rPr>
          <w:del w:id="340" w:author="作成者"/>
          <w:b/>
          <w:szCs w:val="21"/>
          <w:rPrChange w:id="341" w:author="作成者">
            <w:rPr>
              <w:del w:id="342" w:author="作成者"/>
              <w:szCs w:val="21"/>
            </w:rPr>
          </w:rPrChange>
        </w:rPr>
        <w:pPrChange w:id="343" w:author="作成者">
          <w:pPr/>
        </w:pPrChange>
      </w:pPr>
      <w:del w:id="344" w:author="作成者">
        <w:r w:rsidRPr="00F7243A" w:rsidDel="00F7243A">
          <w:rPr>
            <w:rFonts w:hint="eastAsia"/>
            <w:b/>
            <w:szCs w:val="21"/>
            <w:rPrChange w:id="345" w:author="作成者">
              <w:rPr>
                <w:rFonts w:hint="eastAsia"/>
                <w:szCs w:val="21"/>
              </w:rPr>
            </w:rPrChange>
          </w:rPr>
          <w:delText>■再エネ導入に関する設問</w:delText>
        </w:r>
        <w:r w:rsidR="007F680C" w:rsidRPr="00F7243A" w:rsidDel="00F7243A">
          <w:rPr>
            <w:rFonts w:hint="eastAsia"/>
            <w:b/>
            <w:szCs w:val="21"/>
            <w:rPrChange w:id="346" w:author="作成者">
              <w:rPr>
                <w:rFonts w:hint="eastAsia"/>
                <w:szCs w:val="21"/>
              </w:rPr>
            </w:rPrChange>
          </w:rPr>
          <w:delText>（９～</w:delText>
        </w:r>
        <w:r w:rsidR="007F680C" w:rsidRPr="00F7243A" w:rsidDel="00F7243A">
          <w:rPr>
            <w:b/>
            <w:szCs w:val="21"/>
            <w:rPrChange w:id="347" w:author="作成者">
              <w:rPr>
                <w:szCs w:val="21"/>
              </w:rPr>
            </w:rPrChange>
          </w:rPr>
          <w:delText>11</w:delText>
        </w:r>
        <w:r w:rsidR="007F680C" w:rsidRPr="00F7243A" w:rsidDel="00F7243A">
          <w:rPr>
            <w:rFonts w:hint="eastAsia"/>
            <w:b/>
            <w:szCs w:val="21"/>
            <w:rPrChange w:id="348" w:author="作成者">
              <w:rPr>
                <w:rFonts w:hint="eastAsia"/>
                <w:szCs w:val="21"/>
              </w:rPr>
            </w:rPrChange>
          </w:rPr>
          <w:delText>）</w:delText>
        </w:r>
      </w:del>
    </w:p>
    <w:p w14:paraId="0F493FF8" w14:textId="1CF765E2" w:rsidR="00FB26A6" w:rsidRPr="00F7243A" w:rsidRDefault="00FB26A6">
      <w:pPr>
        <w:ind w:firstLineChars="100" w:firstLine="206"/>
        <w:rPr>
          <w:b/>
          <w:szCs w:val="21"/>
          <w:rPrChange w:id="349" w:author="作成者">
            <w:rPr>
              <w:szCs w:val="21"/>
            </w:rPr>
          </w:rPrChange>
        </w:rPr>
        <w:pPrChange w:id="350" w:author="作成者">
          <w:pPr/>
        </w:pPrChange>
      </w:pPr>
      <w:del w:id="351" w:author="作成者">
        <w:r w:rsidRPr="00F7243A" w:rsidDel="00F7243A">
          <w:rPr>
            <w:rFonts w:hint="eastAsia"/>
            <w:b/>
            <w:szCs w:val="21"/>
            <w:rPrChange w:id="352" w:author="作成者">
              <w:rPr>
                <w:rFonts w:hint="eastAsia"/>
                <w:szCs w:val="21"/>
              </w:rPr>
            </w:rPrChange>
          </w:rPr>
          <w:delText xml:space="preserve">９　</w:delText>
        </w:r>
      </w:del>
      <w:r w:rsidR="009E1612" w:rsidRPr="00F7243A">
        <w:rPr>
          <w:rFonts w:hint="eastAsia"/>
          <w:b/>
          <w:szCs w:val="21"/>
          <w:rPrChange w:id="353" w:author="作成者">
            <w:rPr>
              <w:rFonts w:hint="eastAsia"/>
              <w:szCs w:val="21"/>
            </w:rPr>
          </w:rPrChange>
        </w:rPr>
        <w:t>再エネ導入実施</w:t>
      </w:r>
      <w:r w:rsidRPr="00F7243A">
        <w:rPr>
          <w:rFonts w:hint="eastAsia"/>
          <w:b/>
          <w:szCs w:val="21"/>
          <w:rPrChange w:id="354" w:author="作成者">
            <w:rPr>
              <w:rFonts w:hint="eastAsia"/>
              <w:szCs w:val="21"/>
            </w:rPr>
          </w:rPrChange>
        </w:rPr>
        <w:t>前から入居されていましたでしょうか。</w:t>
      </w:r>
    </w:p>
    <w:p w14:paraId="393298CA" w14:textId="10B49537" w:rsidR="00F7243A" w:rsidRPr="00F7243A" w:rsidRDefault="00FB26A6">
      <w:pPr>
        <w:ind w:firstLineChars="200" w:firstLine="420"/>
        <w:rPr>
          <w:ins w:id="355" w:author="作成者"/>
          <w:szCs w:val="21"/>
        </w:rPr>
      </w:pPr>
      <w:r>
        <w:rPr>
          <w:rFonts w:hint="eastAsia"/>
          <w:szCs w:val="21"/>
        </w:rPr>
        <w:t xml:space="preserve">ア　入居していた　</w:t>
      </w:r>
      <w:del w:id="356" w:author="作成者">
        <w:r w:rsidDel="001730E3">
          <w:rPr>
            <w:rFonts w:hint="eastAsia"/>
            <w:szCs w:val="21"/>
          </w:rPr>
          <w:delText xml:space="preserve">　　</w:delText>
        </w:r>
      </w:del>
      <w:r>
        <w:rPr>
          <w:rFonts w:hint="eastAsia"/>
          <w:szCs w:val="21"/>
        </w:rPr>
        <w:t xml:space="preserve">　</w:t>
      </w:r>
      <w:del w:id="357" w:author="作成者">
        <w:r w:rsidDel="00AE78D2">
          <w:rPr>
            <w:rFonts w:hint="eastAsia"/>
            <w:szCs w:val="21"/>
          </w:rPr>
          <w:delText xml:space="preserve">　</w:delText>
        </w:r>
      </w:del>
      <w:ins w:id="358" w:author="作成者">
        <w:r w:rsidR="00F7243A">
          <w:rPr>
            <w:rFonts w:hint="eastAsia"/>
            <w:szCs w:val="21"/>
          </w:rPr>
          <w:t>⇒　設問</w:t>
        </w:r>
        <w:del w:id="359" w:author="作成者">
          <w:r w:rsidR="00F7243A" w:rsidDel="00AE78D2">
            <w:rPr>
              <w:rFonts w:hint="eastAsia"/>
              <w:szCs w:val="21"/>
            </w:rPr>
            <w:delText>10</w:delText>
          </w:r>
        </w:del>
        <w:r w:rsidR="00AE78D2">
          <w:rPr>
            <w:rFonts w:hint="eastAsia"/>
            <w:szCs w:val="21"/>
          </w:rPr>
          <w:t>2・</w:t>
        </w:r>
        <w:del w:id="360" w:author="作成者">
          <w:r w:rsidR="00F7243A" w:rsidDel="00AE78D2">
            <w:rPr>
              <w:szCs w:val="21"/>
            </w:rPr>
            <w:delText>,</w:delText>
          </w:r>
        </w:del>
        <w:r w:rsidR="00AE78D2">
          <w:rPr>
            <w:rFonts w:hint="eastAsia"/>
            <w:szCs w:val="21"/>
          </w:rPr>
          <w:t>4</w:t>
        </w:r>
        <w:del w:id="361" w:author="作成者">
          <w:r w:rsidR="00F7243A" w:rsidDel="00AE78D2">
            <w:rPr>
              <w:szCs w:val="21"/>
            </w:rPr>
            <w:delText>11</w:delText>
          </w:r>
        </w:del>
        <w:r w:rsidR="00F7243A">
          <w:rPr>
            <w:rFonts w:hint="eastAsia"/>
            <w:szCs w:val="21"/>
          </w:rPr>
          <w:t>について回答してください</w:t>
        </w:r>
      </w:ins>
    </w:p>
    <w:p w14:paraId="25D1BA3B" w14:textId="77777777" w:rsidR="00AE78D2" w:rsidRDefault="00FB26A6" w:rsidP="00FB26A6">
      <w:pPr>
        <w:ind w:firstLineChars="200" w:firstLine="420"/>
        <w:rPr>
          <w:ins w:id="362" w:author="作成者"/>
          <w:szCs w:val="21"/>
        </w:rPr>
      </w:pPr>
      <w:r>
        <w:rPr>
          <w:rFonts w:hint="eastAsia"/>
          <w:szCs w:val="21"/>
        </w:rPr>
        <w:t>イ　導入後入居した</w:t>
      </w:r>
      <w:ins w:id="363" w:author="作成者">
        <w:del w:id="364" w:author="作成者">
          <w:r w:rsidR="00F7243A" w:rsidDel="001730E3">
            <w:rPr>
              <w:rFonts w:hint="eastAsia"/>
              <w:szCs w:val="21"/>
            </w:rPr>
            <w:delText xml:space="preserve">　　</w:delText>
          </w:r>
        </w:del>
        <w:r w:rsidR="00F7243A">
          <w:rPr>
            <w:rFonts w:hint="eastAsia"/>
            <w:szCs w:val="21"/>
          </w:rPr>
          <w:t xml:space="preserve">　</w:t>
        </w:r>
        <w:del w:id="365" w:author="作成者">
          <w:r w:rsidR="00F7243A" w:rsidDel="00AE78D2">
            <w:rPr>
              <w:rFonts w:hint="eastAsia"/>
              <w:szCs w:val="21"/>
            </w:rPr>
            <w:delText xml:space="preserve">　</w:delText>
          </w:r>
        </w:del>
        <w:r w:rsidR="00F7243A">
          <w:rPr>
            <w:rFonts w:hint="eastAsia"/>
            <w:szCs w:val="21"/>
          </w:rPr>
          <w:t>⇒　設問</w:t>
        </w:r>
        <w:r w:rsidR="00AE78D2">
          <w:rPr>
            <w:rFonts w:hint="eastAsia"/>
            <w:szCs w:val="21"/>
          </w:rPr>
          <w:t>3・4</w:t>
        </w:r>
        <w:del w:id="366" w:author="作成者">
          <w:r w:rsidR="00F7243A" w:rsidDel="00AE78D2">
            <w:rPr>
              <w:rFonts w:hint="eastAsia"/>
              <w:szCs w:val="21"/>
            </w:rPr>
            <w:delText>1</w:delText>
          </w:r>
          <w:r w:rsidR="00F7243A" w:rsidDel="00AE78D2">
            <w:rPr>
              <w:szCs w:val="21"/>
            </w:rPr>
            <w:delText>2</w:delText>
          </w:r>
        </w:del>
        <w:r w:rsidR="00AE78D2">
          <w:rPr>
            <w:rFonts w:hint="eastAsia"/>
            <w:szCs w:val="21"/>
          </w:rPr>
          <w:t>について回答してください</w:t>
        </w:r>
      </w:ins>
    </w:p>
    <w:p w14:paraId="2FACE493" w14:textId="1DCEE91D" w:rsidR="00F7243A" w:rsidDel="00AE78D2" w:rsidRDefault="00F7243A">
      <w:pPr>
        <w:ind w:firstLineChars="100" w:firstLine="210"/>
        <w:rPr>
          <w:ins w:id="367" w:author="作成者"/>
          <w:del w:id="368" w:author="作成者"/>
          <w:szCs w:val="21"/>
        </w:rPr>
        <w:pPrChange w:id="369" w:author="作成者">
          <w:pPr/>
        </w:pPrChange>
      </w:pPr>
      <w:ins w:id="370" w:author="作成者">
        <w:del w:id="371" w:author="作成者">
          <w:r w:rsidDel="00AE78D2">
            <w:rPr>
              <w:rFonts w:hint="eastAsia"/>
              <w:szCs w:val="21"/>
            </w:rPr>
            <w:delText>へ進んでください</w:delText>
          </w:r>
        </w:del>
      </w:ins>
    </w:p>
    <w:p w14:paraId="0827C332" w14:textId="4FDF1EA5" w:rsidR="00FB26A6" w:rsidDel="00F7243A" w:rsidRDefault="00FB26A6" w:rsidP="00AE78D2">
      <w:pPr>
        <w:ind w:firstLineChars="100" w:firstLine="210"/>
        <w:rPr>
          <w:del w:id="372" w:author="作成者"/>
          <w:szCs w:val="21"/>
        </w:rPr>
      </w:pPr>
    </w:p>
    <w:p w14:paraId="3DA7718A" w14:textId="4CDB6390" w:rsidR="00F7243A" w:rsidRPr="00F7243A" w:rsidDel="00AE78D2" w:rsidRDefault="00F7243A" w:rsidP="00FB26A6">
      <w:pPr>
        <w:ind w:firstLineChars="200" w:firstLine="420"/>
        <w:rPr>
          <w:ins w:id="373" w:author="作成者"/>
          <w:del w:id="374" w:author="作成者"/>
          <w:szCs w:val="21"/>
        </w:rPr>
      </w:pPr>
    </w:p>
    <w:p w14:paraId="3D3345CF" w14:textId="760BAACF" w:rsidR="00F7243A" w:rsidRDefault="00F7243A" w:rsidP="00F7243A">
      <w:pPr>
        <w:rPr>
          <w:ins w:id="375" w:author="作成者"/>
          <w:szCs w:val="21"/>
          <w:bdr w:val="single" w:sz="4" w:space="0" w:color="auto"/>
        </w:rPr>
      </w:pPr>
      <w:ins w:id="376" w:author="作成者">
        <w:r>
          <w:rPr>
            <w:rFonts w:hint="eastAsia"/>
            <w:szCs w:val="21"/>
            <w:bdr w:val="single" w:sz="4" w:space="0" w:color="auto"/>
          </w:rPr>
          <w:t>２</w:t>
        </w:r>
        <w:r w:rsidRPr="00846373">
          <w:rPr>
            <w:rFonts w:hint="eastAsia"/>
            <w:szCs w:val="21"/>
            <w:bdr w:val="single" w:sz="4" w:space="0" w:color="auto"/>
          </w:rPr>
          <w:t xml:space="preserve">　</w:t>
        </w:r>
        <w:r w:rsidR="000C769B" w:rsidRPr="000C769B">
          <w:rPr>
            <w:rFonts w:hint="eastAsia"/>
            <w:szCs w:val="21"/>
            <w:bdr w:val="single" w:sz="4" w:space="0" w:color="auto"/>
          </w:rPr>
          <w:t>再エネ導入</w:t>
        </w:r>
        <w:del w:id="377" w:author="作成者">
          <w:r w:rsidDel="000C769B">
            <w:rPr>
              <w:rFonts w:hint="eastAsia"/>
              <w:szCs w:val="21"/>
              <w:bdr w:val="single" w:sz="4" w:space="0" w:color="auto"/>
            </w:rPr>
            <w:delText>改修</w:delText>
          </w:r>
        </w:del>
        <w:r>
          <w:rPr>
            <w:rFonts w:hint="eastAsia"/>
            <w:szCs w:val="21"/>
            <w:bdr w:val="single" w:sz="4" w:space="0" w:color="auto"/>
          </w:rPr>
          <w:t>前に</w:t>
        </w:r>
        <w:r w:rsidRPr="00846373">
          <w:rPr>
            <w:rFonts w:hint="eastAsia"/>
            <w:szCs w:val="21"/>
            <w:bdr w:val="single" w:sz="4" w:space="0" w:color="auto"/>
          </w:rPr>
          <w:t>入居した方</w:t>
        </w:r>
        <w:r>
          <w:rPr>
            <w:rFonts w:hint="eastAsia"/>
            <w:szCs w:val="21"/>
            <w:bdr w:val="single" w:sz="4" w:space="0" w:color="auto"/>
          </w:rPr>
          <w:t xml:space="preserve">　</w:t>
        </w:r>
      </w:ins>
    </w:p>
    <w:p w14:paraId="257E05F3" w14:textId="2EECCDC9" w:rsidR="00FB26A6" w:rsidDel="00F7243A" w:rsidRDefault="00FB26A6" w:rsidP="00F81729">
      <w:pPr>
        <w:rPr>
          <w:del w:id="378" w:author="作成者"/>
          <w:szCs w:val="21"/>
        </w:rPr>
      </w:pPr>
      <w:del w:id="379" w:author="作成者">
        <w:r w:rsidDel="00F7243A">
          <w:rPr>
            <w:rFonts w:hint="eastAsia"/>
            <w:szCs w:val="21"/>
          </w:rPr>
          <w:delText xml:space="preserve">　　　アを選択した方　⇒　設問</w:delText>
        </w:r>
        <w:r w:rsidR="007F680C" w:rsidDel="00F7243A">
          <w:rPr>
            <w:rFonts w:hint="eastAsia"/>
            <w:szCs w:val="21"/>
          </w:rPr>
          <w:delText>1</w:delText>
        </w:r>
        <w:r w:rsidR="007F680C" w:rsidDel="00F7243A">
          <w:rPr>
            <w:szCs w:val="21"/>
          </w:rPr>
          <w:delText>0,11</w:delText>
        </w:r>
        <w:r w:rsidDel="00F7243A">
          <w:rPr>
            <w:rFonts w:hint="eastAsia"/>
            <w:szCs w:val="21"/>
          </w:rPr>
          <w:delText>について回答してください</w:delText>
        </w:r>
      </w:del>
    </w:p>
    <w:p w14:paraId="6EB6F100" w14:textId="4D9F5503" w:rsidR="00FB26A6" w:rsidDel="00F7243A" w:rsidRDefault="00FB26A6" w:rsidP="00F81729">
      <w:pPr>
        <w:rPr>
          <w:del w:id="380" w:author="作成者"/>
          <w:szCs w:val="21"/>
        </w:rPr>
      </w:pPr>
      <w:del w:id="381" w:author="作成者">
        <w:r w:rsidDel="00F7243A">
          <w:rPr>
            <w:rFonts w:hint="eastAsia"/>
            <w:szCs w:val="21"/>
          </w:rPr>
          <w:delText xml:space="preserve">　　　イを選択した方　⇒　設問</w:delText>
        </w:r>
        <w:r w:rsidR="007F680C" w:rsidDel="00F7243A">
          <w:rPr>
            <w:rFonts w:hint="eastAsia"/>
            <w:szCs w:val="21"/>
          </w:rPr>
          <w:delText>1</w:delText>
        </w:r>
        <w:r w:rsidR="007F680C" w:rsidDel="00F7243A">
          <w:rPr>
            <w:szCs w:val="21"/>
          </w:rPr>
          <w:delText>2</w:delText>
        </w:r>
        <w:r w:rsidR="007F680C" w:rsidDel="00F7243A">
          <w:rPr>
            <w:rFonts w:hint="eastAsia"/>
            <w:szCs w:val="21"/>
          </w:rPr>
          <w:delText>へ進んでください</w:delText>
        </w:r>
      </w:del>
    </w:p>
    <w:p w14:paraId="43F9C578" w14:textId="666326B3" w:rsidR="00FB26A6" w:rsidDel="00F7243A" w:rsidRDefault="00FB26A6" w:rsidP="00F81729">
      <w:pPr>
        <w:rPr>
          <w:del w:id="382" w:author="作成者"/>
          <w:szCs w:val="21"/>
        </w:rPr>
      </w:pPr>
    </w:p>
    <w:p w14:paraId="7DBAA41A" w14:textId="3F9846BE" w:rsidR="00FB26A6" w:rsidRPr="00F81729" w:rsidRDefault="00F81729">
      <w:pPr>
        <w:rPr>
          <w:b/>
          <w:szCs w:val="21"/>
          <w:rPrChange w:id="383" w:author="作成者">
            <w:rPr>
              <w:szCs w:val="21"/>
            </w:rPr>
          </w:rPrChange>
        </w:rPr>
      </w:pPr>
      <w:ins w:id="384" w:author="作成者">
        <w:r w:rsidRPr="00F81729">
          <w:rPr>
            <w:b/>
            <w:szCs w:val="21"/>
          </w:rPr>
          <w:t>(1</w:t>
        </w:r>
        <w:r>
          <w:rPr>
            <w:b/>
            <w:szCs w:val="21"/>
          </w:rPr>
          <w:t>)</w:t>
        </w:r>
        <w:r>
          <w:rPr>
            <w:rFonts w:hint="eastAsia"/>
            <w:b/>
            <w:szCs w:val="21"/>
          </w:rPr>
          <w:t xml:space="preserve"> </w:t>
        </w:r>
        <w:del w:id="385" w:author="作成者">
          <w:r w:rsidR="00AE78D2" w:rsidRPr="00F81729" w:rsidDel="00F81729">
            <w:rPr>
              <w:b/>
              <w:szCs w:val="21"/>
              <w:rPrChange w:id="386" w:author="作成者">
                <w:rPr/>
              </w:rPrChange>
            </w:rPr>
            <w:delText>(1)</w:delText>
          </w:r>
        </w:del>
      </w:ins>
      <w:del w:id="387" w:author="作成者">
        <w:r w:rsidR="00FB26A6" w:rsidRPr="00F81729" w:rsidDel="00AE78D2">
          <w:rPr>
            <w:b/>
            <w:szCs w:val="21"/>
            <w:rPrChange w:id="388" w:author="作成者">
              <w:rPr>
                <w:szCs w:val="21"/>
              </w:rPr>
            </w:rPrChange>
          </w:rPr>
          <w:delText xml:space="preserve">10　</w:delText>
        </w:r>
      </w:del>
      <w:r w:rsidR="009E1612" w:rsidRPr="00F81729">
        <w:rPr>
          <w:rFonts w:hint="eastAsia"/>
          <w:b/>
          <w:szCs w:val="21"/>
          <w:rPrChange w:id="389" w:author="作成者">
            <w:rPr>
              <w:rFonts w:hint="eastAsia"/>
              <w:szCs w:val="21"/>
            </w:rPr>
          </w:rPrChange>
        </w:rPr>
        <w:t>再エネ導入（太陽光発電と低圧</w:t>
      </w:r>
      <w:ins w:id="390" w:author="作成者">
        <w:r w:rsidR="001730E3">
          <w:rPr>
            <w:rFonts w:hint="eastAsia"/>
            <w:b/>
            <w:szCs w:val="21"/>
          </w:rPr>
          <w:t>電力</w:t>
        </w:r>
      </w:ins>
      <w:bookmarkStart w:id="391" w:name="_GoBack"/>
      <w:bookmarkEnd w:id="391"/>
      <w:r w:rsidR="009E1612" w:rsidRPr="00F81729">
        <w:rPr>
          <w:rFonts w:hint="eastAsia"/>
          <w:b/>
          <w:szCs w:val="21"/>
          <w:rPrChange w:id="392" w:author="作成者">
            <w:rPr>
              <w:rFonts w:hint="eastAsia"/>
              <w:szCs w:val="21"/>
            </w:rPr>
          </w:rPrChange>
        </w:rPr>
        <w:t>一括受電）</w:t>
      </w:r>
      <w:r w:rsidR="00FB26A6" w:rsidRPr="00F81729">
        <w:rPr>
          <w:rFonts w:hint="eastAsia"/>
          <w:b/>
          <w:szCs w:val="21"/>
          <w:rPrChange w:id="393" w:author="作成者">
            <w:rPr>
              <w:rFonts w:hint="eastAsia"/>
              <w:szCs w:val="21"/>
            </w:rPr>
          </w:rPrChange>
        </w:rPr>
        <w:t>を賛成した理由を教えてください。</w:t>
      </w:r>
    </w:p>
    <w:p w14:paraId="7C367A2B" w14:textId="77777777" w:rsidR="00FB26A6" w:rsidRDefault="00FB26A6" w:rsidP="00FB26A6">
      <w:pPr>
        <w:rPr>
          <w:szCs w:val="21"/>
        </w:rPr>
      </w:pPr>
      <w:r>
        <w:rPr>
          <w:rFonts w:hint="eastAsia"/>
          <w:szCs w:val="21"/>
        </w:rPr>
        <w:t xml:space="preserve">　　ア　通常より電気料金が安価となること　　イ　停電時でも電気が使えること</w:t>
      </w:r>
    </w:p>
    <w:p w14:paraId="50F9C638" w14:textId="77777777" w:rsidR="00FB26A6" w:rsidRDefault="00FB26A6" w:rsidP="00FB26A6">
      <w:pPr>
        <w:rPr>
          <w:szCs w:val="21"/>
        </w:rPr>
      </w:pPr>
      <w:r>
        <w:rPr>
          <w:rFonts w:hint="eastAsia"/>
          <w:szCs w:val="21"/>
        </w:rPr>
        <w:t xml:space="preserve">　　ウ　再エネ電気を利用できるので環境にやさしいこと</w:t>
      </w:r>
    </w:p>
    <w:p w14:paraId="76C392DD" w14:textId="69906F16" w:rsidR="00FB26A6" w:rsidRPr="00AE78D2" w:rsidRDefault="00FB26A6" w:rsidP="00B95A30">
      <w:pPr>
        <w:rPr>
          <w:b/>
          <w:szCs w:val="21"/>
          <w:rPrChange w:id="394" w:author="作成者">
            <w:rPr>
              <w:szCs w:val="21"/>
            </w:rPr>
          </w:rPrChange>
        </w:rPr>
      </w:pPr>
    </w:p>
    <w:p w14:paraId="77B8B799" w14:textId="7F54E3AF" w:rsidR="00986E6C" w:rsidRPr="00AE78D2" w:rsidRDefault="00AE78D2" w:rsidP="00986E6C">
      <w:pPr>
        <w:rPr>
          <w:b/>
          <w:szCs w:val="21"/>
          <w:rPrChange w:id="395" w:author="作成者">
            <w:rPr>
              <w:szCs w:val="21"/>
            </w:rPr>
          </w:rPrChange>
        </w:rPr>
      </w:pPr>
      <w:ins w:id="396" w:author="作成者">
        <w:r w:rsidRPr="00AE78D2">
          <w:rPr>
            <w:b/>
            <w:szCs w:val="21"/>
          </w:rPr>
          <w:t>(2)</w:t>
        </w:r>
        <w:r w:rsidRPr="00AE78D2" w:rsidDel="00832ADB">
          <w:rPr>
            <w:b/>
            <w:szCs w:val="21"/>
          </w:rPr>
          <w:t xml:space="preserve"> </w:t>
        </w:r>
      </w:ins>
      <w:del w:id="397" w:author="作成者">
        <w:r w:rsidR="00986E6C" w:rsidRPr="00AE78D2" w:rsidDel="00AE78D2">
          <w:rPr>
            <w:b/>
            <w:szCs w:val="21"/>
            <w:rPrChange w:id="398" w:author="作成者">
              <w:rPr>
                <w:szCs w:val="21"/>
              </w:rPr>
            </w:rPrChange>
          </w:rPr>
          <w:delText xml:space="preserve">11　</w:delText>
        </w:r>
      </w:del>
      <w:r w:rsidR="009E1612" w:rsidRPr="00AE78D2">
        <w:rPr>
          <w:rFonts w:hint="eastAsia"/>
          <w:b/>
          <w:szCs w:val="21"/>
          <w:rPrChange w:id="399" w:author="作成者">
            <w:rPr>
              <w:rFonts w:hint="eastAsia"/>
              <w:szCs w:val="21"/>
            </w:rPr>
          </w:rPrChange>
        </w:rPr>
        <w:t>再エネ導入実施の</w:t>
      </w:r>
      <w:r w:rsidR="00986E6C" w:rsidRPr="00AE78D2">
        <w:rPr>
          <w:rFonts w:hint="eastAsia"/>
          <w:b/>
          <w:szCs w:val="21"/>
          <w:rPrChange w:id="400" w:author="作成者">
            <w:rPr>
              <w:rFonts w:hint="eastAsia"/>
              <w:szCs w:val="21"/>
            </w:rPr>
          </w:rPrChange>
        </w:rPr>
        <w:t>際に不安だったこと、困ったことがあれば教えてください。</w:t>
      </w:r>
    </w:p>
    <w:p w14:paraId="2D46D854" w14:textId="77777777" w:rsidR="009E1612" w:rsidRDefault="009E1612" w:rsidP="00986E6C">
      <w:pPr>
        <w:rPr>
          <w:szCs w:val="21"/>
        </w:rPr>
      </w:pPr>
      <w:r>
        <w:rPr>
          <w:rFonts w:hint="eastAsia"/>
          <w:szCs w:val="21"/>
        </w:rPr>
        <w:t xml:space="preserve">　　ア　特に不安なことはなかった</w:t>
      </w:r>
      <w:r w:rsidR="00986E6C">
        <w:rPr>
          <w:rFonts w:hint="eastAsia"/>
          <w:szCs w:val="21"/>
        </w:rPr>
        <w:t xml:space="preserve">　　</w:t>
      </w:r>
      <w:r>
        <w:rPr>
          <w:rFonts w:hint="eastAsia"/>
          <w:szCs w:val="21"/>
        </w:rPr>
        <w:t>イ</w:t>
      </w:r>
      <w:r w:rsidR="00986E6C">
        <w:rPr>
          <w:rFonts w:hint="eastAsia"/>
          <w:szCs w:val="21"/>
        </w:rPr>
        <w:t xml:space="preserve">　電気料金が本当に安くなるのか</w:t>
      </w:r>
    </w:p>
    <w:p w14:paraId="34521B26" w14:textId="21AE67A7" w:rsidR="00986E6C" w:rsidRDefault="00986E6C" w:rsidP="00986E6C">
      <w:pPr>
        <w:rPr>
          <w:szCs w:val="21"/>
        </w:rPr>
      </w:pPr>
      <w:r>
        <w:rPr>
          <w:rFonts w:hint="eastAsia"/>
          <w:szCs w:val="21"/>
        </w:rPr>
        <w:t xml:space="preserve">　　ウ　電気の契約が自由にできなくなること</w:t>
      </w:r>
    </w:p>
    <w:p w14:paraId="507E5342" w14:textId="77777777" w:rsidR="00AE78D2" w:rsidRDefault="00986E6C">
      <w:pPr>
        <w:jc w:val="left"/>
        <w:rPr>
          <w:ins w:id="401" w:author="作成者"/>
          <w:szCs w:val="21"/>
          <w:u w:val="single"/>
        </w:rPr>
        <w:pPrChange w:id="402" w:author="作成者">
          <w:pPr>
            <w:jc w:val="right"/>
          </w:pPr>
        </w:pPrChange>
      </w:pPr>
      <w:r>
        <w:rPr>
          <w:rFonts w:hint="eastAsia"/>
          <w:szCs w:val="21"/>
        </w:rPr>
        <w:t xml:space="preserve">　　</w:t>
      </w:r>
      <w:r w:rsidR="009E1612">
        <w:rPr>
          <w:rFonts w:hint="eastAsia"/>
          <w:szCs w:val="21"/>
        </w:rPr>
        <w:t>エ</w:t>
      </w:r>
      <w:r>
        <w:rPr>
          <w:rFonts w:hint="eastAsia"/>
          <w:szCs w:val="21"/>
        </w:rPr>
        <w:t xml:space="preserve">　その他　</w:t>
      </w:r>
      <w:r>
        <w:rPr>
          <w:rFonts w:hint="eastAsia"/>
          <w:szCs w:val="21"/>
          <w:u w:val="single"/>
        </w:rPr>
        <w:t xml:space="preserve">　　　　　　　　　　　　　　　　　　　　　　　　　　　　　　　</w:t>
      </w:r>
    </w:p>
    <w:p w14:paraId="6B7C7BA7" w14:textId="5E9335A8" w:rsidR="00AE78D2" w:rsidRDefault="00AE78D2" w:rsidP="00AE78D2">
      <w:pPr>
        <w:jc w:val="right"/>
        <w:rPr>
          <w:ins w:id="403" w:author="作成者"/>
          <w:rFonts w:ascii="ＭＳ Ｐゴシック" w:eastAsia="ＭＳ Ｐゴシック" w:hAnsi="ＭＳ Ｐゴシック"/>
          <w:b/>
          <w:szCs w:val="21"/>
        </w:rPr>
      </w:pPr>
      <w:ins w:id="404" w:author="作成者">
        <w:r w:rsidRPr="007E1E5D">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２</w:t>
        </w:r>
        <w:r w:rsidRPr="007E1E5D">
          <w:rPr>
            <w:rFonts w:ascii="ＭＳ Ｐゴシック" w:eastAsia="ＭＳ Ｐゴシック" w:hAnsi="ＭＳ Ｐゴシック"/>
            <w:b/>
            <w:szCs w:val="21"/>
          </w:rPr>
          <w:t>面）へ続く</w:t>
        </w:r>
      </w:ins>
    </w:p>
    <w:p w14:paraId="4CE85BC4" w14:textId="1AFC7C14" w:rsidR="00986E6C" w:rsidRPr="00AE78D2" w:rsidDel="00AE78D2" w:rsidRDefault="00986E6C" w:rsidP="00986E6C">
      <w:pPr>
        <w:rPr>
          <w:del w:id="405" w:author="作成者"/>
          <w:szCs w:val="21"/>
        </w:rPr>
      </w:pPr>
    </w:p>
    <w:p w14:paraId="1267BA64" w14:textId="3AF9A740" w:rsidR="00F7243A" w:rsidRDefault="00F7243A" w:rsidP="00F7243A">
      <w:pPr>
        <w:rPr>
          <w:ins w:id="406" w:author="作成者"/>
          <w:szCs w:val="21"/>
          <w:bdr w:val="single" w:sz="4" w:space="0" w:color="auto"/>
        </w:rPr>
      </w:pPr>
      <w:ins w:id="407" w:author="作成者">
        <w:r>
          <w:rPr>
            <w:rFonts w:hint="eastAsia"/>
            <w:szCs w:val="21"/>
            <w:bdr w:val="single" w:sz="4" w:space="0" w:color="auto"/>
          </w:rPr>
          <w:t>３</w:t>
        </w:r>
        <w:r w:rsidRPr="007523A7">
          <w:rPr>
            <w:rFonts w:hint="eastAsia"/>
            <w:szCs w:val="21"/>
            <w:bdr w:val="single" w:sz="4" w:space="0" w:color="auto"/>
          </w:rPr>
          <w:t xml:space="preserve">　</w:t>
        </w:r>
        <w:r w:rsidR="000C769B" w:rsidRPr="000C769B">
          <w:rPr>
            <w:rFonts w:hint="eastAsia"/>
            <w:szCs w:val="21"/>
            <w:bdr w:val="single" w:sz="4" w:space="0" w:color="auto"/>
          </w:rPr>
          <w:t>再エネ導入</w:t>
        </w:r>
        <w:del w:id="408" w:author="作成者">
          <w:r w:rsidRPr="007523A7" w:rsidDel="000C769B">
            <w:rPr>
              <w:rFonts w:hint="eastAsia"/>
              <w:szCs w:val="21"/>
              <w:bdr w:val="single" w:sz="4" w:space="0" w:color="auto"/>
            </w:rPr>
            <w:delText>改修</w:delText>
          </w:r>
        </w:del>
        <w:r w:rsidRPr="007523A7">
          <w:rPr>
            <w:rFonts w:hint="eastAsia"/>
            <w:szCs w:val="21"/>
            <w:bdr w:val="single" w:sz="4" w:space="0" w:color="auto"/>
          </w:rPr>
          <w:t>後</w:t>
        </w:r>
        <w:r>
          <w:rPr>
            <w:rFonts w:hint="eastAsia"/>
            <w:szCs w:val="21"/>
            <w:bdr w:val="single" w:sz="4" w:space="0" w:color="auto"/>
          </w:rPr>
          <w:t>に</w:t>
        </w:r>
        <w:r w:rsidRPr="007523A7">
          <w:rPr>
            <w:rFonts w:hint="eastAsia"/>
            <w:szCs w:val="21"/>
            <w:bdr w:val="single" w:sz="4" w:space="0" w:color="auto"/>
          </w:rPr>
          <w:t>入居した方</w:t>
        </w:r>
        <w:r>
          <w:rPr>
            <w:rFonts w:hint="eastAsia"/>
            <w:szCs w:val="21"/>
            <w:bdr w:val="single" w:sz="4" w:space="0" w:color="auto"/>
          </w:rPr>
          <w:t xml:space="preserve">　</w:t>
        </w:r>
      </w:ins>
    </w:p>
    <w:p w14:paraId="65028B43" w14:textId="17B1C8FC" w:rsidR="00986E6C" w:rsidRPr="00F7243A" w:rsidDel="00F7243A" w:rsidRDefault="00986E6C" w:rsidP="00AE78D2">
      <w:pPr>
        <w:rPr>
          <w:del w:id="409" w:author="作成者"/>
          <w:szCs w:val="21"/>
        </w:rPr>
      </w:pPr>
    </w:p>
    <w:p w14:paraId="1D5F9B71" w14:textId="032A9CB2" w:rsidR="00986E6C" w:rsidDel="00F7243A" w:rsidRDefault="00986E6C" w:rsidP="00AE78D2">
      <w:pPr>
        <w:rPr>
          <w:del w:id="410" w:author="作成者"/>
          <w:szCs w:val="21"/>
        </w:rPr>
      </w:pPr>
    </w:p>
    <w:p w14:paraId="625F8244" w14:textId="255D7CF9" w:rsidR="00986E6C" w:rsidDel="00F7243A" w:rsidRDefault="00986E6C" w:rsidP="00AE78D2">
      <w:pPr>
        <w:rPr>
          <w:del w:id="411" w:author="作成者"/>
          <w:szCs w:val="21"/>
        </w:rPr>
      </w:pPr>
      <w:del w:id="412" w:author="作成者">
        <w:r w:rsidDel="00F7243A">
          <w:rPr>
            <w:rFonts w:hint="eastAsia"/>
            <w:szCs w:val="21"/>
          </w:rPr>
          <w:delText>■共通の設問</w:delText>
        </w:r>
      </w:del>
    </w:p>
    <w:p w14:paraId="5D868103" w14:textId="16AD1AC9" w:rsidR="00053A61" w:rsidDel="00F7243A" w:rsidRDefault="00053A61" w:rsidP="00AE78D2">
      <w:pPr>
        <w:rPr>
          <w:del w:id="413" w:author="作成者"/>
          <w:szCs w:val="21"/>
        </w:rPr>
      </w:pPr>
      <w:del w:id="414" w:author="作成者">
        <w:r w:rsidDel="00F7243A">
          <w:rPr>
            <w:rFonts w:hint="eastAsia"/>
            <w:szCs w:val="21"/>
          </w:rPr>
          <w:delText>1</w:delText>
        </w:r>
        <w:r w:rsidDel="00F7243A">
          <w:rPr>
            <w:szCs w:val="21"/>
          </w:rPr>
          <w:delText>2</w:delText>
        </w:r>
        <w:r w:rsidDel="00F7243A">
          <w:rPr>
            <w:rFonts w:hint="eastAsia"/>
            <w:szCs w:val="21"/>
          </w:rPr>
          <w:delText xml:space="preserve">　設問４又は設問９でイを選択した方、この住居を選んだ理由を教えてください。</w:delText>
        </w:r>
      </w:del>
    </w:p>
    <w:p w14:paraId="30AC4851" w14:textId="1AE9B130" w:rsidR="00053A61" w:rsidRPr="00F7243A" w:rsidDel="00F7243A" w:rsidRDefault="0048520B">
      <w:pPr>
        <w:pStyle w:val="ab"/>
        <w:numPr>
          <w:ilvl w:val="0"/>
          <w:numId w:val="2"/>
        </w:numPr>
        <w:ind w:leftChars="0"/>
        <w:rPr>
          <w:del w:id="415" w:author="作成者"/>
          <w:szCs w:val="21"/>
          <w:rPrChange w:id="416" w:author="作成者">
            <w:rPr>
              <w:del w:id="417" w:author="作成者"/>
            </w:rPr>
          </w:rPrChange>
        </w:rPr>
        <w:pPrChange w:id="418" w:author="作成者">
          <w:pPr/>
        </w:pPrChange>
      </w:pPr>
      <w:del w:id="419" w:author="作成者">
        <w:r w:rsidRPr="00F7243A" w:rsidDel="00F7243A">
          <w:rPr>
            <w:rFonts w:hint="eastAsia"/>
            <w:szCs w:val="21"/>
            <w:rPrChange w:id="420" w:author="作成者">
              <w:rPr>
                <w:rFonts w:hint="eastAsia"/>
              </w:rPr>
            </w:rPrChange>
          </w:rPr>
          <w:delText xml:space="preserve">　　（自由記入）</w:delText>
        </w:r>
      </w:del>
    </w:p>
    <w:p w14:paraId="2CEF2A52" w14:textId="6AE05FD0" w:rsidR="00F7243A" w:rsidRPr="007523A7" w:rsidDel="00AE78D2" w:rsidRDefault="00F7243A">
      <w:pPr>
        <w:pStyle w:val="ab"/>
        <w:ind w:leftChars="0" w:left="360"/>
        <w:rPr>
          <w:ins w:id="421" w:author="作成者"/>
          <w:del w:id="422" w:author="作成者"/>
          <w:b/>
        </w:rPr>
        <w:pPrChange w:id="423" w:author="作成者">
          <w:pPr>
            <w:pStyle w:val="ab"/>
            <w:numPr>
              <w:numId w:val="1"/>
            </w:numPr>
            <w:ind w:leftChars="0" w:left="570" w:hanging="360"/>
          </w:pPr>
        </w:pPrChange>
      </w:pPr>
      <w:ins w:id="424" w:author="作成者">
        <w:r w:rsidRPr="007523A7">
          <w:rPr>
            <w:rFonts w:hint="eastAsia"/>
            <w:b/>
          </w:rPr>
          <w:t>この住居を選んだ理由を教えてください。</w:t>
        </w:r>
      </w:ins>
    </w:p>
    <w:p w14:paraId="6E3747A7" w14:textId="77777777" w:rsidR="00F7243A" w:rsidRDefault="00F7243A">
      <w:pPr>
        <w:pStyle w:val="ab"/>
        <w:ind w:leftChars="0" w:left="360"/>
        <w:rPr>
          <w:ins w:id="425" w:author="作成者"/>
        </w:rPr>
        <w:pPrChange w:id="426" w:author="作成者">
          <w:pPr/>
        </w:pPrChange>
      </w:pPr>
      <w:ins w:id="427" w:author="作成者">
        <w:del w:id="428" w:author="作成者">
          <w:r w:rsidDel="00AE78D2">
            <w:rPr>
              <w:rFonts w:hint="eastAsia"/>
            </w:rPr>
            <w:delText xml:space="preserve">　　</w:delText>
          </w:r>
        </w:del>
        <w:r>
          <w:rPr>
            <w:rFonts w:hint="eastAsia"/>
          </w:rPr>
          <w:t>（自由記入）</w:t>
        </w:r>
      </w:ins>
    </w:p>
    <w:p w14:paraId="3D3AD49B" w14:textId="2034F358" w:rsidR="0048520B" w:rsidRDefault="0048520B" w:rsidP="00B95A30">
      <w:pPr>
        <w:rPr>
          <w:ins w:id="429" w:author="作成者"/>
          <w:szCs w:val="21"/>
        </w:rPr>
      </w:pPr>
    </w:p>
    <w:p w14:paraId="2A6830F7" w14:textId="7E024A73" w:rsidR="00AE78D2" w:rsidRDefault="00AE78D2" w:rsidP="00B95A30">
      <w:pPr>
        <w:rPr>
          <w:ins w:id="430" w:author="作成者"/>
          <w:szCs w:val="21"/>
        </w:rPr>
      </w:pPr>
      <w:ins w:id="431" w:author="作成者">
        <w:r>
          <w:rPr>
            <w:rFonts w:hint="eastAsia"/>
            <w:szCs w:val="21"/>
          </w:rPr>
          <w:t xml:space="preserve">　</w:t>
        </w:r>
      </w:ins>
    </w:p>
    <w:p w14:paraId="38EF1A16" w14:textId="77777777" w:rsidR="00AE78D2" w:rsidRDefault="00AE78D2" w:rsidP="00B95A30">
      <w:pPr>
        <w:rPr>
          <w:szCs w:val="21"/>
        </w:rPr>
      </w:pPr>
    </w:p>
    <w:p w14:paraId="202AEF02" w14:textId="413F1EFE" w:rsidR="0048520B" w:rsidRPr="00053A61" w:rsidDel="00F7243A" w:rsidRDefault="0048520B" w:rsidP="00B95A30">
      <w:pPr>
        <w:rPr>
          <w:del w:id="432" w:author="作成者"/>
          <w:szCs w:val="21"/>
        </w:rPr>
      </w:pPr>
    </w:p>
    <w:p w14:paraId="25B466D9" w14:textId="77777777" w:rsidR="00F7243A" w:rsidRDefault="00F7243A" w:rsidP="00F7243A">
      <w:pPr>
        <w:rPr>
          <w:ins w:id="433" w:author="作成者"/>
          <w:szCs w:val="21"/>
          <w:bdr w:val="single" w:sz="4" w:space="0" w:color="auto"/>
        </w:rPr>
      </w:pPr>
      <w:ins w:id="434" w:author="作成者">
        <w:r>
          <w:rPr>
            <w:rFonts w:hint="eastAsia"/>
            <w:szCs w:val="21"/>
            <w:bdr w:val="single" w:sz="4" w:space="0" w:color="auto"/>
          </w:rPr>
          <w:t>４</w:t>
        </w:r>
        <w:r w:rsidRPr="007523A7">
          <w:rPr>
            <w:rFonts w:hint="eastAsia"/>
            <w:szCs w:val="21"/>
            <w:bdr w:val="single" w:sz="4" w:space="0" w:color="auto"/>
          </w:rPr>
          <w:t xml:space="preserve">　賃貸住宅を選ぶ際に重要となる項目</w:t>
        </w:r>
        <w:r>
          <w:rPr>
            <w:rFonts w:hint="eastAsia"/>
            <w:szCs w:val="21"/>
            <w:bdr w:val="single" w:sz="4" w:space="0" w:color="auto"/>
          </w:rPr>
          <w:t>・重要とならない</w:t>
        </w:r>
        <w:r w:rsidRPr="00846373">
          <w:rPr>
            <w:rFonts w:hint="eastAsia"/>
            <w:szCs w:val="21"/>
            <w:bdr w:val="single" w:sz="4" w:space="0" w:color="auto"/>
          </w:rPr>
          <w:t>項目</w:t>
        </w:r>
        <w:r w:rsidRPr="007523A7">
          <w:rPr>
            <w:rFonts w:hint="eastAsia"/>
            <w:szCs w:val="21"/>
            <w:bdr w:val="single" w:sz="4" w:space="0" w:color="auto"/>
          </w:rPr>
          <w:t>はどれですか？</w:t>
        </w:r>
      </w:ins>
    </w:p>
    <w:p w14:paraId="542CF172" w14:textId="77777777" w:rsidR="00F7243A" w:rsidRDefault="00F7243A" w:rsidP="00F7243A">
      <w:pPr>
        <w:ind w:firstLineChars="100" w:firstLine="206"/>
        <w:rPr>
          <w:ins w:id="435" w:author="作成者"/>
          <w:szCs w:val="21"/>
        </w:rPr>
      </w:pPr>
      <w:ins w:id="436" w:author="作成者">
        <w:r w:rsidRPr="00BB1223">
          <w:rPr>
            <w:rFonts w:hint="eastAsia"/>
            <w:b/>
            <w:szCs w:val="21"/>
          </w:rPr>
          <w:t>(</w:t>
        </w:r>
        <w:r w:rsidRPr="00BB1223">
          <w:rPr>
            <w:b/>
            <w:szCs w:val="21"/>
          </w:rPr>
          <w:t>1)</w:t>
        </w:r>
        <w:r w:rsidRPr="00BB1223">
          <w:rPr>
            <w:rFonts w:hint="eastAsia"/>
            <w:b/>
            <w:szCs w:val="21"/>
          </w:rPr>
          <w:t xml:space="preserve">　</w:t>
        </w:r>
        <w:r w:rsidRPr="00AE78D2">
          <w:rPr>
            <w:rFonts w:hint="eastAsia"/>
            <w:b/>
            <w:szCs w:val="21"/>
            <w:u w:val="single"/>
            <w:rPrChange w:id="437" w:author="作成者">
              <w:rPr>
                <w:rFonts w:hint="eastAsia"/>
                <w:b/>
                <w:szCs w:val="21"/>
              </w:rPr>
            </w:rPrChange>
          </w:rPr>
          <w:t>重要視する</w:t>
        </w:r>
        <w:r w:rsidRPr="007523A7">
          <w:rPr>
            <w:rFonts w:hint="eastAsia"/>
            <w:b/>
            <w:szCs w:val="21"/>
          </w:rPr>
          <w:t>順に、１，２，３を記入してください</w:t>
        </w:r>
        <w:r>
          <w:rPr>
            <w:rFonts w:hint="eastAsia"/>
            <w:szCs w:val="21"/>
          </w:rPr>
          <w:t>（１が最も重要視する項目）</w:t>
        </w:r>
      </w:ins>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F7243A" w14:paraId="6ACFB902" w14:textId="77777777" w:rsidTr="007523A7">
        <w:trPr>
          <w:ins w:id="438" w:author="作成者"/>
        </w:trPr>
        <w:tc>
          <w:tcPr>
            <w:tcW w:w="567" w:type="dxa"/>
          </w:tcPr>
          <w:p w14:paraId="5B377E5A" w14:textId="77777777" w:rsidR="00F7243A" w:rsidRDefault="00F7243A" w:rsidP="007523A7">
            <w:pPr>
              <w:rPr>
                <w:ins w:id="439" w:author="作成者"/>
                <w:szCs w:val="21"/>
              </w:rPr>
            </w:pPr>
          </w:p>
        </w:tc>
        <w:tc>
          <w:tcPr>
            <w:tcW w:w="2126" w:type="dxa"/>
          </w:tcPr>
          <w:p w14:paraId="7AF717A9" w14:textId="77777777" w:rsidR="00F7243A" w:rsidRDefault="00F7243A" w:rsidP="007523A7">
            <w:pPr>
              <w:rPr>
                <w:ins w:id="440" w:author="作成者"/>
                <w:szCs w:val="21"/>
              </w:rPr>
            </w:pPr>
            <w:ins w:id="441" w:author="作成者">
              <w:r>
                <w:rPr>
                  <w:rFonts w:hint="eastAsia"/>
                  <w:szCs w:val="21"/>
                </w:rPr>
                <w:t>賃料</w:t>
              </w:r>
            </w:ins>
          </w:p>
        </w:tc>
        <w:tc>
          <w:tcPr>
            <w:tcW w:w="567" w:type="dxa"/>
          </w:tcPr>
          <w:p w14:paraId="7453ADD8" w14:textId="77777777" w:rsidR="00F7243A" w:rsidRDefault="00F7243A" w:rsidP="007523A7">
            <w:pPr>
              <w:rPr>
                <w:ins w:id="442" w:author="作成者"/>
                <w:szCs w:val="21"/>
              </w:rPr>
            </w:pPr>
          </w:p>
        </w:tc>
        <w:tc>
          <w:tcPr>
            <w:tcW w:w="1989" w:type="dxa"/>
          </w:tcPr>
          <w:p w14:paraId="4941369F" w14:textId="77777777" w:rsidR="00F7243A" w:rsidRDefault="00F7243A" w:rsidP="007523A7">
            <w:pPr>
              <w:rPr>
                <w:ins w:id="443" w:author="作成者"/>
                <w:szCs w:val="21"/>
              </w:rPr>
            </w:pPr>
            <w:ins w:id="444" w:author="作成者">
              <w:r>
                <w:rPr>
                  <w:rFonts w:hint="eastAsia"/>
                  <w:szCs w:val="21"/>
                </w:rPr>
                <w:t>住所</w:t>
              </w:r>
            </w:ins>
          </w:p>
        </w:tc>
        <w:tc>
          <w:tcPr>
            <w:tcW w:w="510" w:type="dxa"/>
          </w:tcPr>
          <w:p w14:paraId="65D9550A" w14:textId="77777777" w:rsidR="00F7243A" w:rsidRDefault="00F7243A" w:rsidP="007523A7">
            <w:pPr>
              <w:rPr>
                <w:ins w:id="445" w:author="作成者"/>
                <w:szCs w:val="21"/>
              </w:rPr>
            </w:pPr>
          </w:p>
        </w:tc>
        <w:tc>
          <w:tcPr>
            <w:tcW w:w="2325" w:type="dxa"/>
          </w:tcPr>
          <w:p w14:paraId="5DA05452" w14:textId="77777777" w:rsidR="00F7243A" w:rsidRDefault="00F7243A" w:rsidP="007523A7">
            <w:pPr>
              <w:rPr>
                <w:ins w:id="446" w:author="作成者"/>
                <w:szCs w:val="21"/>
              </w:rPr>
            </w:pPr>
            <w:ins w:id="447" w:author="作成者">
              <w:r>
                <w:rPr>
                  <w:rFonts w:hint="eastAsia"/>
                  <w:szCs w:val="21"/>
                </w:rPr>
                <w:t>駅徒歩</w:t>
              </w:r>
            </w:ins>
          </w:p>
        </w:tc>
      </w:tr>
      <w:tr w:rsidR="00F7243A" w14:paraId="6234D895" w14:textId="77777777" w:rsidTr="007523A7">
        <w:trPr>
          <w:ins w:id="448" w:author="作成者"/>
        </w:trPr>
        <w:tc>
          <w:tcPr>
            <w:tcW w:w="567" w:type="dxa"/>
          </w:tcPr>
          <w:p w14:paraId="3DF97F28" w14:textId="77777777" w:rsidR="00F7243A" w:rsidRDefault="00F7243A" w:rsidP="007523A7">
            <w:pPr>
              <w:rPr>
                <w:ins w:id="449" w:author="作成者"/>
                <w:szCs w:val="21"/>
              </w:rPr>
            </w:pPr>
          </w:p>
        </w:tc>
        <w:tc>
          <w:tcPr>
            <w:tcW w:w="2126" w:type="dxa"/>
          </w:tcPr>
          <w:p w14:paraId="278FFE12" w14:textId="77777777" w:rsidR="00F7243A" w:rsidRDefault="00F7243A" w:rsidP="007523A7">
            <w:pPr>
              <w:rPr>
                <w:ins w:id="450" w:author="作成者"/>
                <w:szCs w:val="21"/>
              </w:rPr>
            </w:pPr>
            <w:ins w:id="451" w:author="作成者">
              <w:r>
                <w:rPr>
                  <w:rFonts w:hint="eastAsia"/>
                  <w:szCs w:val="21"/>
                </w:rPr>
                <w:t>建物種別</w:t>
              </w:r>
            </w:ins>
          </w:p>
        </w:tc>
        <w:tc>
          <w:tcPr>
            <w:tcW w:w="567" w:type="dxa"/>
          </w:tcPr>
          <w:p w14:paraId="5A12B887" w14:textId="77777777" w:rsidR="00F7243A" w:rsidRDefault="00F7243A" w:rsidP="007523A7">
            <w:pPr>
              <w:rPr>
                <w:ins w:id="452" w:author="作成者"/>
                <w:szCs w:val="21"/>
              </w:rPr>
            </w:pPr>
          </w:p>
        </w:tc>
        <w:tc>
          <w:tcPr>
            <w:tcW w:w="1989" w:type="dxa"/>
          </w:tcPr>
          <w:p w14:paraId="1B3DF188" w14:textId="77777777" w:rsidR="00F7243A" w:rsidRDefault="00F7243A" w:rsidP="007523A7">
            <w:pPr>
              <w:rPr>
                <w:ins w:id="453" w:author="作成者"/>
                <w:szCs w:val="21"/>
              </w:rPr>
            </w:pPr>
            <w:ins w:id="454" w:author="作成者">
              <w:r>
                <w:rPr>
                  <w:rFonts w:hint="eastAsia"/>
                  <w:szCs w:val="21"/>
                </w:rPr>
                <w:t>築後年数</w:t>
              </w:r>
            </w:ins>
          </w:p>
        </w:tc>
        <w:tc>
          <w:tcPr>
            <w:tcW w:w="510" w:type="dxa"/>
          </w:tcPr>
          <w:p w14:paraId="3267A3C2" w14:textId="77777777" w:rsidR="00F7243A" w:rsidRDefault="00F7243A" w:rsidP="007523A7">
            <w:pPr>
              <w:rPr>
                <w:ins w:id="455" w:author="作成者"/>
                <w:szCs w:val="21"/>
              </w:rPr>
            </w:pPr>
          </w:p>
        </w:tc>
        <w:tc>
          <w:tcPr>
            <w:tcW w:w="2325" w:type="dxa"/>
          </w:tcPr>
          <w:p w14:paraId="4D02098A" w14:textId="77777777" w:rsidR="00F7243A" w:rsidRDefault="00F7243A" w:rsidP="007523A7">
            <w:pPr>
              <w:rPr>
                <w:ins w:id="456" w:author="作成者"/>
                <w:szCs w:val="21"/>
              </w:rPr>
            </w:pPr>
            <w:ins w:id="457" w:author="作成者">
              <w:r>
                <w:rPr>
                  <w:rFonts w:hint="eastAsia"/>
                  <w:szCs w:val="21"/>
                </w:rPr>
                <w:t>専有面積</w:t>
              </w:r>
            </w:ins>
          </w:p>
        </w:tc>
      </w:tr>
      <w:tr w:rsidR="00F7243A" w14:paraId="06CFEF1F" w14:textId="77777777" w:rsidTr="007523A7">
        <w:trPr>
          <w:ins w:id="458" w:author="作成者"/>
        </w:trPr>
        <w:tc>
          <w:tcPr>
            <w:tcW w:w="567" w:type="dxa"/>
          </w:tcPr>
          <w:p w14:paraId="2065CA16" w14:textId="77777777" w:rsidR="00F7243A" w:rsidRDefault="00F7243A" w:rsidP="007523A7">
            <w:pPr>
              <w:rPr>
                <w:ins w:id="459" w:author="作成者"/>
                <w:szCs w:val="21"/>
              </w:rPr>
            </w:pPr>
          </w:p>
        </w:tc>
        <w:tc>
          <w:tcPr>
            <w:tcW w:w="2126" w:type="dxa"/>
          </w:tcPr>
          <w:p w14:paraId="7C066E6D" w14:textId="77777777" w:rsidR="00F7243A" w:rsidRDefault="00F7243A" w:rsidP="007523A7">
            <w:pPr>
              <w:rPr>
                <w:ins w:id="460" w:author="作成者"/>
                <w:szCs w:val="21"/>
              </w:rPr>
            </w:pPr>
            <w:ins w:id="461" w:author="作成者">
              <w:r>
                <w:rPr>
                  <w:rFonts w:hint="eastAsia"/>
                  <w:szCs w:val="21"/>
                </w:rPr>
                <w:t>間取り</w:t>
              </w:r>
            </w:ins>
          </w:p>
        </w:tc>
        <w:tc>
          <w:tcPr>
            <w:tcW w:w="567" w:type="dxa"/>
          </w:tcPr>
          <w:p w14:paraId="1DC753E5" w14:textId="77777777" w:rsidR="00F7243A" w:rsidRDefault="00F7243A" w:rsidP="007523A7">
            <w:pPr>
              <w:rPr>
                <w:ins w:id="462" w:author="作成者"/>
                <w:szCs w:val="21"/>
              </w:rPr>
            </w:pPr>
          </w:p>
        </w:tc>
        <w:tc>
          <w:tcPr>
            <w:tcW w:w="1989" w:type="dxa"/>
          </w:tcPr>
          <w:p w14:paraId="02EA3B42" w14:textId="77777777" w:rsidR="00F7243A" w:rsidRDefault="00F7243A" w:rsidP="007523A7">
            <w:pPr>
              <w:rPr>
                <w:ins w:id="463" w:author="作成者"/>
                <w:szCs w:val="21"/>
              </w:rPr>
            </w:pPr>
            <w:ins w:id="464" w:author="作成者">
              <w:r>
                <w:rPr>
                  <w:rFonts w:hint="eastAsia"/>
                  <w:szCs w:val="21"/>
                </w:rPr>
                <w:t>室内設備</w:t>
              </w:r>
            </w:ins>
          </w:p>
        </w:tc>
        <w:tc>
          <w:tcPr>
            <w:tcW w:w="510" w:type="dxa"/>
          </w:tcPr>
          <w:p w14:paraId="6EEFF5E4" w14:textId="77777777" w:rsidR="00F7243A" w:rsidRDefault="00F7243A" w:rsidP="007523A7">
            <w:pPr>
              <w:rPr>
                <w:ins w:id="465" w:author="作成者"/>
                <w:szCs w:val="21"/>
              </w:rPr>
            </w:pPr>
          </w:p>
        </w:tc>
        <w:tc>
          <w:tcPr>
            <w:tcW w:w="2325" w:type="dxa"/>
          </w:tcPr>
          <w:p w14:paraId="06B91E66" w14:textId="77777777" w:rsidR="00F7243A" w:rsidRDefault="00F7243A" w:rsidP="007523A7">
            <w:pPr>
              <w:rPr>
                <w:ins w:id="466" w:author="作成者"/>
                <w:szCs w:val="21"/>
              </w:rPr>
            </w:pPr>
            <w:ins w:id="467" w:author="作成者">
              <w:r>
                <w:rPr>
                  <w:rFonts w:hint="eastAsia"/>
                  <w:szCs w:val="21"/>
                </w:rPr>
                <w:t>セキュリティ</w:t>
              </w:r>
            </w:ins>
          </w:p>
        </w:tc>
      </w:tr>
      <w:tr w:rsidR="00F7243A" w14:paraId="64D02403" w14:textId="77777777" w:rsidTr="007523A7">
        <w:trPr>
          <w:ins w:id="468" w:author="作成者"/>
        </w:trPr>
        <w:tc>
          <w:tcPr>
            <w:tcW w:w="567" w:type="dxa"/>
          </w:tcPr>
          <w:p w14:paraId="72153759" w14:textId="77777777" w:rsidR="00F7243A" w:rsidRDefault="00F7243A" w:rsidP="007523A7">
            <w:pPr>
              <w:rPr>
                <w:ins w:id="469" w:author="作成者"/>
                <w:szCs w:val="21"/>
              </w:rPr>
            </w:pPr>
          </w:p>
        </w:tc>
        <w:tc>
          <w:tcPr>
            <w:tcW w:w="2126" w:type="dxa"/>
          </w:tcPr>
          <w:p w14:paraId="32F94F4A" w14:textId="77777777" w:rsidR="00F7243A" w:rsidRDefault="00F7243A" w:rsidP="007523A7">
            <w:pPr>
              <w:rPr>
                <w:ins w:id="470" w:author="作成者"/>
                <w:szCs w:val="21"/>
              </w:rPr>
            </w:pPr>
            <w:ins w:id="471" w:author="作成者">
              <w:r>
                <w:rPr>
                  <w:rFonts w:hint="eastAsia"/>
                  <w:szCs w:val="21"/>
                </w:rPr>
                <w:t>駐車場</w:t>
              </w:r>
            </w:ins>
          </w:p>
        </w:tc>
        <w:tc>
          <w:tcPr>
            <w:tcW w:w="567" w:type="dxa"/>
          </w:tcPr>
          <w:p w14:paraId="21638A66" w14:textId="77777777" w:rsidR="00F7243A" w:rsidRDefault="00F7243A" w:rsidP="007523A7">
            <w:pPr>
              <w:rPr>
                <w:ins w:id="472" w:author="作成者"/>
                <w:szCs w:val="21"/>
              </w:rPr>
            </w:pPr>
          </w:p>
        </w:tc>
        <w:tc>
          <w:tcPr>
            <w:tcW w:w="1989" w:type="dxa"/>
          </w:tcPr>
          <w:p w14:paraId="02C12D98" w14:textId="77777777" w:rsidR="00F7243A" w:rsidRDefault="00F7243A" w:rsidP="007523A7">
            <w:pPr>
              <w:rPr>
                <w:ins w:id="473" w:author="作成者"/>
                <w:szCs w:val="21"/>
              </w:rPr>
            </w:pPr>
            <w:ins w:id="474" w:author="作成者">
              <w:r>
                <w:rPr>
                  <w:rFonts w:hint="eastAsia"/>
                  <w:szCs w:val="21"/>
                </w:rPr>
                <w:t>周辺環境</w:t>
              </w:r>
            </w:ins>
          </w:p>
        </w:tc>
        <w:tc>
          <w:tcPr>
            <w:tcW w:w="510" w:type="dxa"/>
          </w:tcPr>
          <w:p w14:paraId="47FEDF15" w14:textId="77777777" w:rsidR="00F7243A" w:rsidRDefault="00F7243A" w:rsidP="007523A7">
            <w:pPr>
              <w:rPr>
                <w:ins w:id="475" w:author="作成者"/>
                <w:szCs w:val="21"/>
              </w:rPr>
            </w:pPr>
          </w:p>
        </w:tc>
        <w:tc>
          <w:tcPr>
            <w:tcW w:w="2325" w:type="dxa"/>
          </w:tcPr>
          <w:p w14:paraId="17C111AF" w14:textId="77777777" w:rsidR="00F7243A" w:rsidRDefault="00F7243A" w:rsidP="007523A7">
            <w:pPr>
              <w:rPr>
                <w:ins w:id="476" w:author="作成者"/>
                <w:szCs w:val="21"/>
              </w:rPr>
            </w:pPr>
            <w:ins w:id="477" w:author="作成者">
              <w:r>
                <w:rPr>
                  <w:rFonts w:hint="eastAsia"/>
                  <w:szCs w:val="21"/>
                </w:rPr>
                <w:t>デザイン（建物・部屋）</w:t>
              </w:r>
            </w:ins>
          </w:p>
        </w:tc>
      </w:tr>
      <w:tr w:rsidR="00F7243A" w14:paraId="71B12A3E" w14:textId="77777777" w:rsidTr="007523A7">
        <w:trPr>
          <w:ins w:id="478" w:author="作成者"/>
        </w:trPr>
        <w:tc>
          <w:tcPr>
            <w:tcW w:w="567" w:type="dxa"/>
          </w:tcPr>
          <w:p w14:paraId="20028532" w14:textId="77777777" w:rsidR="00F7243A" w:rsidRDefault="00F7243A" w:rsidP="007523A7">
            <w:pPr>
              <w:rPr>
                <w:ins w:id="479" w:author="作成者"/>
                <w:szCs w:val="21"/>
              </w:rPr>
            </w:pPr>
          </w:p>
        </w:tc>
        <w:tc>
          <w:tcPr>
            <w:tcW w:w="2126" w:type="dxa"/>
          </w:tcPr>
          <w:p w14:paraId="1BBC9D8B" w14:textId="77777777" w:rsidR="00F7243A" w:rsidRDefault="00F7243A" w:rsidP="007523A7">
            <w:pPr>
              <w:rPr>
                <w:ins w:id="480" w:author="作成者"/>
                <w:szCs w:val="21"/>
              </w:rPr>
            </w:pPr>
            <w:ins w:id="481" w:author="作成者">
              <w:r>
                <w:rPr>
                  <w:rFonts w:hint="eastAsia"/>
                  <w:szCs w:val="21"/>
                </w:rPr>
                <w:t>リフォーム済み</w:t>
              </w:r>
            </w:ins>
          </w:p>
        </w:tc>
        <w:tc>
          <w:tcPr>
            <w:tcW w:w="567" w:type="dxa"/>
          </w:tcPr>
          <w:p w14:paraId="2DF490D3" w14:textId="77777777" w:rsidR="00F7243A" w:rsidRDefault="00F7243A" w:rsidP="007523A7">
            <w:pPr>
              <w:rPr>
                <w:ins w:id="482" w:author="作成者"/>
                <w:szCs w:val="21"/>
              </w:rPr>
            </w:pPr>
          </w:p>
        </w:tc>
        <w:tc>
          <w:tcPr>
            <w:tcW w:w="1989" w:type="dxa"/>
          </w:tcPr>
          <w:p w14:paraId="1A64B264" w14:textId="77777777" w:rsidR="00F7243A" w:rsidRDefault="00F7243A" w:rsidP="007523A7">
            <w:pPr>
              <w:rPr>
                <w:ins w:id="483" w:author="作成者"/>
                <w:szCs w:val="21"/>
              </w:rPr>
            </w:pPr>
            <w:ins w:id="484" w:author="作成者">
              <w:r>
                <w:rPr>
                  <w:rFonts w:hint="eastAsia"/>
                  <w:szCs w:val="21"/>
                </w:rPr>
                <w:t>断熱性能</w:t>
              </w:r>
            </w:ins>
          </w:p>
        </w:tc>
        <w:tc>
          <w:tcPr>
            <w:tcW w:w="510" w:type="dxa"/>
          </w:tcPr>
          <w:p w14:paraId="241C6199" w14:textId="77777777" w:rsidR="00F7243A" w:rsidRDefault="00F7243A" w:rsidP="007523A7">
            <w:pPr>
              <w:rPr>
                <w:ins w:id="485" w:author="作成者"/>
                <w:szCs w:val="21"/>
              </w:rPr>
            </w:pPr>
          </w:p>
        </w:tc>
        <w:tc>
          <w:tcPr>
            <w:tcW w:w="2325" w:type="dxa"/>
          </w:tcPr>
          <w:p w14:paraId="6FD8F80E" w14:textId="77777777" w:rsidR="00F7243A" w:rsidRDefault="00F7243A" w:rsidP="007523A7">
            <w:pPr>
              <w:rPr>
                <w:ins w:id="486" w:author="作成者"/>
                <w:szCs w:val="21"/>
              </w:rPr>
            </w:pPr>
            <w:ins w:id="487" w:author="作成者">
              <w:r>
                <w:rPr>
                  <w:rFonts w:hint="eastAsia"/>
                  <w:szCs w:val="21"/>
                </w:rPr>
                <w:t>耐震性能</w:t>
              </w:r>
            </w:ins>
          </w:p>
        </w:tc>
      </w:tr>
      <w:tr w:rsidR="00F7243A" w14:paraId="0E6E5296" w14:textId="77777777" w:rsidTr="007523A7">
        <w:trPr>
          <w:ins w:id="488" w:author="作成者"/>
        </w:trPr>
        <w:tc>
          <w:tcPr>
            <w:tcW w:w="567" w:type="dxa"/>
          </w:tcPr>
          <w:p w14:paraId="34AE81CA" w14:textId="77777777" w:rsidR="00F7243A" w:rsidRDefault="00F7243A" w:rsidP="007523A7">
            <w:pPr>
              <w:rPr>
                <w:ins w:id="489" w:author="作成者"/>
                <w:szCs w:val="21"/>
              </w:rPr>
            </w:pPr>
          </w:p>
        </w:tc>
        <w:tc>
          <w:tcPr>
            <w:tcW w:w="2126" w:type="dxa"/>
          </w:tcPr>
          <w:p w14:paraId="25B5E033" w14:textId="77777777" w:rsidR="00F7243A" w:rsidRDefault="00F7243A" w:rsidP="007523A7">
            <w:pPr>
              <w:rPr>
                <w:ins w:id="490" w:author="作成者"/>
                <w:szCs w:val="21"/>
              </w:rPr>
            </w:pPr>
            <w:ins w:id="491" w:author="作成者">
              <w:r>
                <w:rPr>
                  <w:rFonts w:hint="eastAsia"/>
                  <w:szCs w:val="21"/>
                </w:rPr>
                <w:t>日当たり</w:t>
              </w:r>
            </w:ins>
          </w:p>
        </w:tc>
        <w:tc>
          <w:tcPr>
            <w:tcW w:w="567" w:type="dxa"/>
          </w:tcPr>
          <w:p w14:paraId="4D66D8BF" w14:textId="77777777" w:rsidR="00F7243A" w:rsidRDefault="00F7243A" w:rsidP="007523A7">
            <w:pPr>
              <w:rPr>
                <w:ins w:id="492" w:author="作成者"/>
                <w:szCs w:val="21"/>
              </w:rPr>
            </w:pPr>
          </w:p>
        </w:tc>
        <w:tc>
          <w:tcPr>
            <w:tcW w:w="1989" w:type="dxa"/>
          </w:tcPr>
          <w:p w14:paraId="7D95F784" w14:textId="77777777" w:rsidR="00F7243A" w:rsidRDefault="00F7243A" w:rsidP="007523A7">
            <w:pPr>
              <w:rPr>
                <w:ins w:id="493" w:author="作成者"/>
                <w:szCs w:val="21"/>
              </w:rPr>
            </w:pPr>
            <w:ins w:id="494" w:author="作成者">
              <w:r>
                <w:rPr>
                  <w:rFonts w:hint="eastAsia"/>
                  <w:szCs w:val="21"/>
                </w:rPr>
                <w:t>通信環境</w:t>
              </w:r>
            </w:ins>
          </w:p>
        </w:tc>
        <w:tc>
          <w:tcPr>
            <w:tcW w:w="510" w:type="dxa"/>
          </w:tcPr>
          <w:p w14:paraId="7D4584E0" w14:textId="77777777" w:rsidR="00F7243A" w:rsidRDefault="00F7243A" w:rsidP="007523A7">
            <w:pPr>
              <w:rPr>
                <w:ins w:id="495" w:author="作成者"/>
                <w:szCs w:val="21"/>
              </w:rPr>
            </w:pPr>
          </w:p>
        </w:tc>
        <w:tc>
          <w:tcPr>
            <w:tcW w:w="2325" w:type="dxa"/>
          </w:tcPr>
          <w:p w14:paraId="6F078460" w14:textId="77777777" w:rsidR="00F7243A" w:rsidRDefault="00F7243A" w:rsidP="007523A7">
            <w:pPr>
              <w:rPr>
                <w:ins w:id="496" w:author="作成者"/>
                <w:szCs w:val="21"/>
              </w:rPr>
            </w:pPr>
          </w:p>
        </w:tc>
      </w:tr>
      <w:tr w:rsidR="00F7243A" w14:paraId="303C2CB7" w14:textId="77777777" w:rsidTr="007523A7">
        <w:trPr>
          <w:ins w:id="497" w:author="作成者"/>
        </w:trPr>
        <w:tc>
          <w:tcPr>
            <w:tcW w:w="567" w:type="dxa"/>
          </w:tcPr>
          <w:p w14:paraId="3962F3C6" w14:textId="77777777" w:rsidR="00F7243A" w:rsidRDefault="00F7243A" w:rsidP="007523A7">
            <w:pPr>
              <w:rPr>
                <w:ins w:id="498" w:author="作成者"/>
                <w:szCs w:val="21"/>
              </w:rPr>
            </w:pPr>
          </w:p>
        </w:tc>
        <w:tc>
          <w:tcPr>
            <w:tcW w:w="7517" w:type="dxa"/>
            <w:gridSpan w:val="5"/>
          </w:tcPr>
          <w:p w14:paraId="242EBE03" w14:textId="77777777" w:rsidR="00F7243A" w:rsidRDefault="00F7243A" w:rsidP="007523A7">
            <w:pPr>
              <w:rPr>
                <w:ins w:id="499" w:author="作成者"/>
                <w:szCs w:val="21"/>
              </w:rPr>
            </w:pPr>
            <w:ins w:id="500" w:author="作成者">
              <w:r>
                <w:rPr>
                  <w:rFonts w:hint="eastAsia"/>
                  <w:szCs w:val="21"/>
                </w:rPr>
                <w:t>その他：</w:t>
              </w:r>
            </w:ins>
          </w:p>
        </w:tc>
      </w:tr>
    </w:tbl>
    <w:p w14:paraId="0F8C4818" w14:textId="77777777" w:rsidR="00F7243A" w:rsidRDefault="00F7243A" w:rsidP="00F7243A">
      <w:pPr>
        <w:rPr>
          <w:ins w:id="501" w:author="作成者"/>
          <w:szCs w:val="21"/>
        </w:rPr>
      </w:pPr>
    </w:p>
    <w:p w14:paraId="13B66B81" w14:textId="77777777" w:rsidR="00F7243A" w:rsidRDefault="00F7243A" w:rsidP="00F7243A">
      <w:pPr>
        <w:rPr>
          <w:ins w:id="502" w:author="作成者"/>
          <w:szCs w:val="21"/>
        </w:rPr>
      </w:pPr>
      <w:ins w:id="503" w:author="作成者">
        <w:r>
          <w:rPr>
            <w:rFonts w:hint="eastAsia"/>
            <w:szCs w:val="21"/>
          </w:rPr>
          <w:t xml:space="preserve">　</w:t>
        </w:r>
        <w:r w:rsidRPr="00BB1223">
          <w:rPr>
            <w:b/>
            <w:szCs w:val="21"/>
          </w:rPr>
          <w:t>(2)</w:t>
        </w:r>
        <w:r>
          <w:rPr>
            <w:rFonts w:hint="eastAsia"/>
            <w:b/>
            <w:szCs w:val="21"/>
          </w:rPr>
          <w:t xml:space="preserve">　</w:t>
        </w:r>
        <w:r w:rsidRPr="00AE78D2">
          <w:rPr>
            <w:rFonts w:hint="eastAsia"/>
            <w:b/>
            <w:szCs w:val="21"/>
            <w:u w:val="single"/>
            <w:rPrChange w:id="504" w:author="作成者">
              <w:rPr>
                <w:rFonts w:hint="eastAsia"/>
                <w:b/>
                <w:szCs w:val="21"/>
              </w:rPr>
            </w:rPrChange>
          </w:rPr>
          <w:t>重要視しない</w:t>
        </w:r>
        <w:r w:rsidRPr="007523A7">
          <w:rPr>
            <w:rFonts w:hint="eastAsia"/>
            <w:b/>
            <w:szCs w:val="21"/>
          </w:rPr>
          <w:t>順に、１，２，３を記入してください</w:t>
        </w:r>
        <w:r>
          <w:rPr>
            <w:rFonts w:hint="eastAsia"/>
            <w:szCs w:val="21"/>
          </w:rPr>
          <w:t>（１が最も重要視しない項目）</w:t>
        </w:r>
      </w:ins>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F7243A" w14:paraId="5DAE883E" w14:textId="77777777" w:rsidTr="007523A7">
        <w:trPr>
          <w:ins w:id="505" w:author="作成者"/>
        </w:trPr>
        <w:tc>
          <w:tcPr>
            <w:tcW w:w="567" w:type="dxa"/>
          </w:tcPr>
          <w:p w14:paraId="584702D6" w14:textId="77777777" w:rsidR="00F7243A" w:rsidRDefault="00F7243A" w:rsidP="007523A7">
            <w:pPr>
              <w:rPr>
                <w:ins w:id="506" w:author="作成者"/>
                <w:szCs w:val="21"/>
              </w:rPr>
            </w:pPr>
          </w:p>
        </w:tc>
        <w:tc>
          <w:tcPr>
            <w:tcW w:w="2126" w:type="dxa"/>
          </w:tcPr>
          <w:p w14:paraId="3744B6D1" w14:textId="77777777" w:rsidR="00F7243A" w:rsidRDefault="00F7243A" w:rsidP="007523A7">
            <w:pPr>
              <w:rPr>
                <w:ins w:id="507" w:author="作成者"/>
                <w:szCs w:val="21"/>
              </w:rPr>
            </w:pPr>
            <w:ins w:id="508" w:author="作成者">
              <w:r>
                <w:rPr>
                  <w:rFonts w:hint="eastAsia"/>
                  <w:szCs w:val="21"/>
                </w:rPr>
                <w:t>賃料</w:t>
              </w:r>
            </w:ins>
          </w:p>
        </w:tc>
        <w:tc>
          <w:tcPr>
            <w:tcW w:w="567" w:type="dxa"/>
          </w:tcPr>
          <w:p w14:paraId="6226390E" w14:textId="77777777" w:rsidR="00F7243A" w:rsidRDefault="00F7243A" w:rsidP="007523A7">
            <w:pPr>
              <w:rPr>
                <w:ins w:id="509" w:author="作成者"/>
                <w:szCs w:val="21"/>
              </w:rPr>
            </w:pPr>
          </w:p>
        </w:tc>
        <w:tc>
          <w:tcPr>
            <w:tcW w:w="1989" w:type="dxa"/>
          </w:tcPr>
          <w:p w14:paraId="6F67B2B6" w14:textId="77777777" w:rsidR="00F7243A" w:rsidRDefault="00F7243A" w:rsidP="007523A7">
            <w:pPr>
              <w:rPr>
                <w:ins w:id="510" w:author="作成者"/>
                <w:szCs w:val="21"/>
              </w:rPr>
            </w:pPr>
            <w:ins w:id="511" w:author="作成者">
              <w:r>
                <w:rPr>
                  <w:rFonts w:hint="eastAsia"/>
                  <w:szCs w:val="21"/>
                </w:rPr>
                <w:t>住所</w:t>
              </w:r>
            </w:ins>
          </w:p>
        </w:tc>
        <w:tc>
          <w:tcPr>
            <w:tcW w:w="510" w:type="dxa"/>
          </w:tcPr>
          <w:p w14:paraId="783FEE25" w14:textId="77777777" w:rsidR="00F7243A" w:rsidRDefault="00F7243A" w:rsidP="007523A7">
            <w:pPr>
              <w:rPr>
                <w:ins w:id="512" w:author="作成者"/>
                <w:szCs w:val="21"/>
              </w:rPr>
            </w:pPr>
          </w:p>
        </w:tc>
        <w:tc>
          <w:tcPr>
            <w:tcW w:w="2325" w:type="dxa"/>
          </w:tcPr>
          <w:p w14:paraId="479FEF5C" w14:textId="77777777" w:rsidR="00F7243A" w:rsidRDefault="00F7243A" w:rsidP="007523A7">
            <w:pPr>
              <w:rPr>
                <w:ins w:id="513" w:author="作成者"/>
                <w:szCs w:val="21"/>
              </w:rPr>
            </w:pPr>
            <w:ins w:id="514" w:author="作成者">
              <w:r>
                <w:rPr>
                  <w:rFonts w:hint="eastAsia"/>
                  <w:szCs w:val="21"/>
                </w:rPr>
                <w:t>駅徒歩</w:t>
              </w:r>
            </w:ins>
          </w:p>
        </w:tc>
      </w:tr>
      <w:tr w:rsidR="00F7243A" w14:paraId="1AF0AB86" w14:textId="77777777" w:rsidTr="007523A7">
        <w:trPr>
          <w:ins w:id="515" w:author="作成者"/>
        </w:trPr>
        <w:tc>
          <w:tcPr>
            <w:tcW w:w="567" w:type="dxa"/>
          </w:tcPr>
          <w:p w14:paraId="0BAD9AFA" w14:textId="77777777" w:rsidR="00F7243A" w:rsidRDefault="00F7243A" w:rsidP="007523A7">
            <w:pPr>
              <w:rPr>
                <w:ins w:id="516" w:author="作成者"/>
                <w:szCs w:val="21"/>
              </w:rPr>
            </w:pPr>
          </w:p>
        </w:tc>
        <w:tc>
          <w:tcPr>
            <w:tcW w:w="2126" w:type="dxa"/>
          </w:tcPr>
          <w:p w14:paraId="1E1F243E" w14:textId="77777777" w:rsidR="00F7243A" w:rsidRDefault="00F7243A" w:rsidP="007523A7">
            <w:pPr>
              <w:rPr>
                <w:ins w:id="517" w:author="作成者"/>
                <w:szCs w:val="21"/>
              </w:rPr>
            </w:pPr>
            <w:ins w:id="518" w:author="作成者">
              <w:r>
                <w:rPr>
                  <w:rFonts w:hint="eastAsia"/>
                  <w:szCs w:val="21"/>
                </w:rPr>
                <w:t>建物種別</w:t>
              </w:r>
            </w:ins>
          </w:p>
        </w:tc>
        <w:tc>
          <w:tcPr>
            <w:tcW w:w="567" w:type="dxa"/>
          </w:tcPr>
          <w:p w14:paraId="2BBE1393" w14:textId="77777777" w:rsidR="00F7243A" w:rsidRDefault="00F7243A" w:rsidP="007523A7">
            <w:pPr>
              <w:rPr>
                <w:ins w:id="519" w:author="作成者"/>
                <w:szCs w:val="21"/>
              </w:rPr>
            </w:pPr>
          </w:p>
        </w:tc>
        <w:tc>
          <w:tcPr>
            <w:tcW w:w="1989" w:type="dxa"/>
          </w:tcPr>
          <w:p w14:paraId="3601B8F5" w14:textId="77777777" w:rsidR="00F7243A" w:rsidRDefault="00F7243A" w:rsidP="007523A7">
            <w:pPr>
              <w:rPr>
                <w:ins w:id="520" w:author="作成者"/>
                <w:szCs w:val="21"/>
              </w:rPr>
            </w:pPr>
            <w:ins w:id="521" w:author="作成者">
              <w:r>
                <w:rPr>
                  <w:rFonts w:hint="eastAsia"/>
                  <w:szCs w:val="21"/>
                </w:rPr>
                <w:t>築後年数</w:t>
              </w:r>
            </w:ins>
          </w:p>
        </w:tc>
        <w:tc>
          <w:tcPr>
            <w:tcW w:w="510" w:type="dxa"/>
          </w:tcPr>
          <w:p w14:paraId="7B215E93" w14:textId="77777777" w:rsidR="00F7243A" w:rsidRDefault="00F7243A" w:rsidP="007523A7">
            <w:pPr>
              <w:rPr>
                <w:ins w:id="522" w:author="作成者"/>
                <w:szCs w:val="21"/>
              </w:rPr>
            </w:pPr>
          </w:p>
        </w:tc>
        <w:tc>
          <w:tcPr>
            <w:tcW w:w="2325" w:type="dxa"/>
          </w:tcPr>
          <w:p w14:paraId="4A3629DC" w14:textId="77777777" w:rsidR="00F7243A" w:rsidRDefault="00F7243A" w:rsidP="007523A7">
            <w:pPr>
              <w:rPr>
                <w:ins w:id="523" w:author="作成者"/>
                <w:szCs w:val="21"/>
              </w:rPr>
            </w:pPr>
            <w:ins w:id="524" w:author="作成者">
              <w:r>
                <w:rPr>
                  <w:rFonts w:hint="eastAsia"/>
                  <w:szCs w:val="21"/>
                </w:rPr>
                <w:t>専有面積</w:t>
              </w:r>
            </w:ins>
          </w:p>
        </w:tc>
      </w:tr>
      <w:tr w:rsidR="00F7243A" w14:paraId="796605EF" w14:textId="77777777" w:rsidTr="007523A7">
        <w:trPr>
          <w:ins w:id="525" w:author="作成者"/>
        </w:trPr>
        <w:tc>
          <w:tcPr>
            <w:tcW w:w="567" w:type="dxa"/>
          </w:tcPr>
          <w:p w14:paraId="1DF0FBEA" w14:textId="77777777" w:rsidR="00F7243A" w:rsidRDefault="00F7243A" w:rsidP="007523A7">
            <w:pPr>
              <w:rPr>
                <w:ins w:id="526" w:author="作成者"/>
                <w:szCs w:val="21"/>
              </w:rPr>
            </w:pPr>
          </w:p>
        </w:tc>
        <w:tc>
          <w:tcPr>
            <w:tcW w:w="2126" w:type="dxa"/>
          </w:tcPr>
          <w:p w14:paraId="40FCF761" w14:textId="77777777" w:rsidR="00F7243A" w:rsidRDefault="00F7243A" w:rsidP="007523A7">
            <w:pPr>
              <w:rPr>
                <w:ins w:id="527" w:author="作成者"/>
                <w:szCs w:val="21"/>
              </w:rPr>
            </w:pPr>
            <w:ins w:id="528" w:author="作成者">
              <w:r>
                <w:rPr>
                  <w:rFonts w:hint="eastAsia"/>
                  <w:szCs w:val="21"/>
                </w:rPr>
                <w:t>間取り</w:t>
              </w:r>
            </w:ins>
          </w:p>
        </w:tc>
        <w:tc>
          <w:tcPr>
            <w:tcW w:w="567" w:type="dxa"/>
          </w:tcPr>
          <w:p w14:paraId="43AB26FE" w14:textId="77777777" w:rsidR="00F7243A" w:rsidRDefault="00F7243A" w:rsidP="007523A7">
            <w:pPr>
              <w:rPr>
                <w:ins w:id="529" w:author="作成者"/>
                <w:szCs w:val="21"/>
              </w:rPr>
            </w:pPr>
          </w:p>
        </w:tc>
        <w:tc>
          <w:tcPr>
            <w:tcW w:w="1989" w:type="dxa"/>
          </w:tcPr>
          <w:p w14:paraId="1803C78D" w14:textId="77777777" w:rsidR="00F7243A" w:rsidRDefault="00F7243A" w:rsidP="007523A7">
            <w:pPr>
              <w:rPr>
                <w:ins w:id="530" w:author="作成者"/>
                <w:szCs w:val="21"/>
              </w:rPr>
            </w:pPr>
            <w:ins w:id="531" w:author="作成者">
              <w:r>
                <w:rPr>
                  <w:rFonts w:hint="eastAsia"/>
                  <w:szCs w:val="21"/>
                </w:rPr>
                <w:t>室内設備</w:t>
              </w:r>
            </w:ins>
          </w:p>
        </w:tc>
        <w:tc>
          <w:tcPr>
            <w:tcW w:w="510" w:type="dxa"/>
          </w:tcPr>
          <w:p w14:paraId="640B2790" w14:textId="77777777" w:rsidR="00F7243A" w:rsidRDefault="00F7243A" w:rsidP="007523A7">
            <w:pPr>
              <w:rPr>
                <w:ins w:id="532" w:author="作成者"/>
                <w:szCs w:val="21"/>
              </w:rPr>
            </w:pPr>
          </w:p>
        </w:tc>
        <w:tc>
          <w:tcPr>
            <w:tcW w:w="2325" w:type="dxa"/>
          </w:tcPr>
          <w:p w14:paraId="1AF9BA1F" w14:textId="77777777" w:rsidR="00F7243A" w:rsidRDefault="00F7243A" w:rsidP="007523A7">
            <w:pPr>
              <w:rPr>
                <w:ins w:id="533" w:author="作成者"/>
                <w:szCs w:val="21"/>
              </w:rPr>
            </w:pPr>
            <w:ins w:id="534" w:author="作成者">
              <w:r>
                <w:rPr>
                  <w:rFonts w:hint="eastAsia"/>
                  <w:szCs w:val="21"/>
                </w:rPr>
                <w:t>セキュリティ</w:t>
              </w:r>
            </w:ins>
          </w:p>
        </w:tc>
      </w:tr>
      <w:tr w:rsidR="00F7243A" w14:paraId="1DDD435E" w14:textId="77777777" w:rsidTr="007523A7">
        <w:trPr>
          <w:ins w:id="535" w:author="作成者"/>
        </w:trPr>
        <w:tc>
          <w:tcPr>
            <w:tcW w:w="567" w:type="dxa"/>
          </w:tcPr>
          <w:p w14:paraId="59FE9763" w14:textId="77777777" w:rsidR="00F7243A" w:rsidRDefault="00F7243A" w:rsidP="007523A7">
            <w:pPr>
              <w:rPr>
                <w:ins w:id="536" w:author="作成者"/>
                <w:szCs w:val="21"/>
              </w:rPr>
            </w:pPr>
          </w:p>
        </w:tc>
        <w:tc>
          <w:tcPr>
            <w:tcW w:w="2126" w:type="dxa"/>
          </w:tcPr>
          <w:p w14:paraId="17028AA8" w14:textId="77777777" w:rsidR="00F7243A" w:rsidRDefault="00F7243A" w:rsidP="007523A7">
            <w:pPr>
              <w:rPr>
                <w:ins w:id="537" w:author="作成者"/>
                <w:szCs w:val="21"/>
              </w:rPr>
            </w:pPr>
            <w:ins w:id="538" w:author="作成者">
              <w:r>
                <w:rPr>
                  <w:rFonts w:hint="eastAsia"/>
                  <w:szCs w:val="21"/>
                </w:rPr>
                <w:t>駐車場</w:t>
              </w:r>
            </w:ins>
          </w:p>
        </w:tc>
        <w:tc>
          <w:tcPr>
            <w:tcW w:w="567" w:type="dxa"/>
          </w:tcPr>
          <w:p w14:paraId="578E12C4" w14:textId="77777777" w:rsidR="00F7243A" w:rsidRDefault="00F7243A" w:rsidP="007523A7">
            <w:pPr>
              <w:rPr>
                <w:ins w:id="539" w:author="作成者"/>
                <w:szCs w:val="21"/>
              </w:rPr>
            </w:pPr>
          </w:p>
        </w:tc>
        <w:tc>
          <w:tcPr>
            <w:tcW w:w="1989" w:type="dxa"/>
          </w:tcPr>
          <w:p w14:paraId="0072CAD7" w14:textId="77777777" w:rsidR="00F7243A" w:rsidRDefault="00F7243A" w:rsidP="007523A7">
            <w:pPr>
              <w:rPr>
                <w:ins w:id="540" w:author="作成者"/>
                <w:szCs w:val="21"/>
              </w:rPr>
            </w:pPr>
            <w:ins w:id="541" w:author="作成者">
              <w:r>
                <w:rPr>
                  <w:rFonts w:hint="eastAsia"/>
                  <w:szCs w:val="21"/>
                </w:rPr>
                <w:t>周辺環境</w:t>
              </w:r>
            </w:ins>
          </w:p>
        </w:tc>
        <w:tc>
          <w:tcPr>
            <w:tcW w:w="510" w:type="dxa"/>
          </w:tcPr>
          <w:p w14:paraId="4EDC4138" w14:textId="77777777" w:rsidR="00F7243A" w:rsidRDefault="00F7243A" w:rsidP="007523A7">
            <w:pPr>
              <w:rPr>
                <w:ins w:id="542" w:author="作成者"/>
                <w:szCs w:val="21"/>
              </w:rPr>
            </w:pPr>
          </w:p>
        </w:tc>
        <w:tc>
          <w:tcPr>
            <w:tcW w:w="2325" w:type="dxa"/>
          </w:tcPr>
          <w:p w14:paraId="72BED423" w14:textId="77777777" w:rsidR="00F7243A" w:rsidRDefault="00F7243A" w:rsidP="007523A7">
            <w:pPr>
              <w:rPr>
                <w:ins w:id="543" w:author="作成者"/>
                <w:szCs w:val="21"/>
              </w:rPr>
            </w:pPr>
            <w:ins w:id="544" w:author="作成者">
              <w:r>
                <w:rPr>
                  <w:rFonts w:hint="eastAsia"/>
                  <w:szCs w:val="21"/>
                </w:rPr>
                <w:t>デザイン（建物・部屋）</w:t>
              </w:r>
            </w:ins>
          </w:p>
        </w:tc>
      </w:tr>
      <w:tr w:rsidR="00F7243A" w14:paraId="473CD128" w14:textId="77777777" w:rsidTr="007523A7">
        <w:trPr>
          <w:ins w:id="545" w:author="作成者"/>
        </w:trPr>
        <w:tc>
          <w:tcPr>
            <w:tcW w:w="567" w:type="dxa"/>
          </w:tcPr>
          <w:p w14:paraId="4C6E4257" w14:textId="77777777" w:rsidR="00F7243A" w:rsidRDefault="00F7243A" w:rsidP="007523A7">
            <w:pPr>
              <w:rPr>
                <w:ins w:id="546" w:author="作成者"/>
                <w:szCs w:val="21"/>
              </w:rPr>
            </w:pPr>
          </w:p>
        </w:tc>
        <w:tc>
          <w:tcPr>
            <w:tcW w:w="2126" w:type="dxa"/>
          </w:tcPr>
          <w:p w14:paraId="3CF3F19A" w14:textId="77777777" w:rsidR="00F7243A" w:rsidRDefault="00F7243A" w:rsidP="007523A7">
            <w:pPr>
              <w:rPr>
                <w:ins w:id="547" w:author="作成者"/>
                <w:szCs w:val="21"/>
              </w:rPr>
            </w:pPr>
            <w:ins w:id="548" w:author="作成者">
              <w:r>
                <w:rPr>
                  <w:rFonts w:hint="eastAsia"/>
                  <w:szCs w:val="21"/>
                </w:rPr>
                <w:t>リフォーム済み</w:t>
              </w:r>
            </w:ins>
          </w:p>
        </w:tc>
        <w:tc>
          <w:tcPr>
            <w:tcW w:w="567" w:type="dxa"/>
          </w:tcPr>
          <w:p w14:paraId="75886D4B" w14:textId="77777777" w:rsidR="00F7243A" w:rsidRDefault="00F7243A" w:rsidP="007523A7">
            <w:pPr>
              <w:rPr>
                <w:ins w:id="549" w:author="作成者"/>
                <w:szCs w:val="21"/>
              </w:rPr>
            </w:pPr>
          </w:p>
        </w:tc>
        <w:tc>
          <w:tcPr>
            <w:tcW w:w="1989" w:type="dxa"/>
          </w:tcPr>
          <w:p w14:paraId="0DD5D9F9" w14:textId="77777777" w:rsidR="00F7243A" w:rsidRDefault="00F7243A" w:rsidP="007523A7">
            <w:pPr>
              <w:rPr>
                <w:ins w:id="550" w:author="作成者"/>
                <w:szCs w:val="21"/>
              </w:rPr>
            </w:pPr>
            <w:ins w:id="551" w:author="作成者">
              <w:r>
                <w:rPr>
                  <w:rFonts w:hint="eastAsia"/>
                  <w:szCs w:val="21"/>
                </w:rPr>
                <w:t>断熱性能</w:t>
              </w:r>
            </w:ins>
          </w:p>
        </w:tc>
        <w:tc>
          <w:tcPr>
            <w:tcW w:w="510" w:type="dxa"/>
          </w:tcPr>
          <w:p w14:paraId="6017E585" w14:textId="77777777" w:rsidR="00F7243A" w:rsidRDefault="00F7243A" w:rsidP="007523A7">
            <w:pPr>
              <w:rPr>
                <w:ins w:id="552" w:author="作成者"/>
                <w:szCs w:val="21"/>
              </w:rPr>
            </w:pPr>
          </w:p>
        </w:tc>
        <w:tc>
          <w:tcPr>
            <w:tcW w:w="2325" w:type="dxa"/>
          </w:tcPr>
          <w:p w14:paraId="0FCD04C6" w14:textId="77777777" w:rsidR="00F7243A" w:rsidRDefault="00F7243A" w:rsidP="007523A7">
            <w:pPr>
              <w:rPr>
                <w:ins w:id="553" w:author="作成者"/>
                <w:szCs w:val="21"/>
              </w:rPr>
            </w:pPr>
            <w:ins w:id="554" w:author="作成者">
              <w:r>
                <w:rPr>
                  <w:rFonts w:hint="eastAsia"/>
                  <w:szCs w:val="21"/>
                </w:rPr>
                <w:t>省エネ性能</w:t>
              </w:r>
            </w:ins>
          </w:p>
        </w:tc>
      </w:tr>
      <w:tr w:rsidR="00F7243A" w14:paraId="5B836268" w14:textId="77777777" w:rsidTr="007523A7">
        <w:trPr>
          <w:ins w:id="555" w:author="作成者"/>
        </w:trPr>
        <w:tc>
          <w:tcPr>
            <w:tcW w:w="567" w:type="dxa"/>
          </w:tcPr>
          <w:p w14:paraId="0330D256" w14:textId="77777777" w:rsidR="00F7243A" w:rsidRDefault="00F7243A" w:rsidP="007523A7">
            <w:pPr>
              <w:rPr>
                <w:ins w:id="556" w:author="作成者"/>
                <w:szCs w:val="21"/>
              </w:rPr>
            </w:pPr>
          </w:p>
        </w:tc>
        <w:tc>
          <w:tcPr>
            <w:tcW w:w="2126" w:type="dxa"/>
          </w:tcPr>
          <w:p w14:paraId="0301E8D0" w14:textId="77777777" w:rsidR="00F7243A" w:rsidRDefault="00F7243A" w:rsidP="007523A7">
            <w:pPr>
              <w:rPr>
                <w:ins w:id="557" w:author="作成者"/>
                <w:szCs w:val="21"/>
              </w:rPr>
            </w:pPr>
            <w:ins w:id="558" w:author="作成者">
              <w:r>
                <w:rPr>
                  <w:rFonts w:hint="eastAsia"/>
                  <w:szCs w:val="21"/>
                </w:rPr>
                <w:t>耐震性能</w:t>
              </w:r>
            </w:ins>
          </w:p>
        </w:tc>
        <w:tc>
          <w:tcPr>
            <w:tcW w:w="567" w:type="dxa"/>
          </w:tcPr>
          <w:p w14:paraId="7B4D368C" w14:textId="77777777" w:rsidR="00F7243A" w:rsidRDefault="00F7243A" w:rsidP="007523A7">
            <w:pPr>
              <w:rPr>
                <w:ins w:id="559" w:author="作成者"/>
                <w:szCs w:val="21"/>
              </w:rPr>
            </w:pPr>
          </w:p>
        </w:tc>
        <w:tc>
          <w:tcPr>
            <w:tcW w:w="1989" w:type="dxa"/>
          </w:tcPr>
          <w:p w14:paraId="5C329888" w14:textId="77777777" w:rsidR="00F7243A" w:rsidRDefault="00F7243A" w:rsidP="007523A7">
            <w:pPr>
              <w:rPr>
                <w:ins w:id="560" w:author="作成者"/>
                <w:szCs w:val="21"/>
              </w:rPr>
            </w:pPr>
            <w:ins w:id="561" w:author="作成者">
              <w:r>
                <w:rPr>
                  <w:rFonts w:hint="eastAsia"/>
                  <w:szCs w:val="21"/>
                </w:rPr>
                <w:t>住居の位置</w:t>
              </w:r>
            </w:ins>
          </w:p>
        </w:tc>
        <w:tc>
          <w:tcPr>
            <w:tcW w:w="510" w:type="dxa"/>
          </w:tcPr>
          <w:p w14:paraId="1C127F89" w14:textId="77777777" w:rsidR="00F7243A" w:rsidRDefault="00F7243A" w:rsidP="007523A7">
            <w:pPr>
              <w:rPr>
                <w:ins w:id="562" w:author="作成者"/>
                <w:szCs w:val="21"/>
              </w:rPr>
            </w:pPr>
          </w:p>
        </w:tc>
        <w:tc>
          <w:tcPr>
            <w:tcW w:w="2325" w:type="dxa"/>
          </w:tcPr>
          <w:p w14:paraId="0CB3745A" w14:textId="77777777" w:rsidR="00F7243A" w:rsidRDefault="00F7243A" w:rsidP="007523A7">
            <w:pPr>
              <w:rPr>
                <w:ins w:id="563" w:author="作成者"/>
                <w:szCs w:val="21"/>
              </w:rPr>
            </w:pPr>
            <w:ins w:id="564" w:author="作成者">
              <w:r>
                <w:rPr>
                  <w:rFonts w:hint="eastAsia"/>
                  <w:szCs w:val="21"/>
                </w:rPr>
                <w:t>通信環境</w:t>
              </w:r>
            </w:ins>
          </w:p>
        </w:tc>
      </w:tr>
      <w:tr w:rsidR="00F7243A" w14:paraId="1C67C6FD" w14:textId="77777777" w:rsidTr="007523A7">
        <w:trPr>
          <w:ins w:id="565" w:author="作成者"/>
        </w:trPr>
        <w:tc>
          <w:tcPr>
            <w:tcW w:w="567" w:type="dxa"/>
          </w:tcPr>
          <w:p w14:paraId="5A631515" w14:textId="77777777" w:rsidR="00F7243A" w:rsidRDefault="00F7243A" w:rsidP="007523A7">
            <w:pPr>
              <w:rPr>
                <w:ins w:id="566" w:author="作成者"/>
                <w:szCs w:val="21"/>
              </w:rPr>
            </w:pPr>
          </w:p>
        </w:tc>
        <w:tc>
          <w:tcPr>
            <w:tcW w:w="7517" w:type="dxa"/>
            <w:gridSpan w:val="5"/>
          </w:tcPr>
          <w:p w14:paraId="262CB6A6" w14:textId="77777777" w:rsidR="00F7243A" w:rsidRDefault="00F7243A" w:rsidP="007523A7">
            <w:pPr>
              <w:rPr>
                <w:ins w:id="567" w:author="作成者"/>
                <w:szCs w:val="21"/>
              </w:rPr>
            </w:pPr>
            <w:ins w:id="568" w:author="作成者">
              <w:r>
                <w:rPr>
                  <w:rFonts w:hint="eastAsia"/>
                  <w:szCs w:val="21"/>
                </w:rPr>
                <w:t>その他：</w:t>
              </w:r>
            </w:ins>
          </w:p>
        </w:tc>
      </w:tr>
    </w:tbl>
    <w:p w14:paraId="220E2625" w14:textId="0612975E" w:rsidR="00053A61" w:rsidRPr="00F7243A" w:rsidDel="00F7243A" w:rsidRDefault="00053A61" w:rsidP="00B95A30">
      <w:pPr>
        <w:rPr>
          <w:del w:id="569" w:author="作成者"/>
          <w:szCs w:val="21"/>
        </w:rPr>
      </w:pPr>
    </w:p>
    <w:p w14:paraId="5C0531D9" w14:textId="524FCAE7" w:rsidR="00986E6C" w:rsidDel="00F7243A" w:rsidRDefault="00986E6C" w:rsidP="00B95A30">
      <w:pPr>
        <w:rPr>
          <w:del w:id="570" w:author="作成者"/>
          <w:szCs w:val="21"/>
        </w:rPr>
      </w:pPr>
      <w:del w:id="571" w:author="作成者">
        <w:r w:rsidDel="00F7243A">
          <w:rPr>
            <w:rFonts w:hint="eastAsia"/>
            <w:szCs w:val="21"/>
          </w:rPr>
          <w:delText>1</w:delText>
        </w:r>
        <w:r w:rsidR="00053A61" w:rsidDel="00F7243A">
          <w:rPr>
            <w:szCs w:val="21"/>
          </w:rPr>
          <w:delText>3</w:delText>
        </w:r>
        <w:r w:rsidDel="00F7243A">
          <w:rPr>
            <w:rFonts w:hint="eastAsia"/>
            <w:szCs w:val="21"/>
          </w:rPr>
          <w:delText xml:space="preserve">　賃貸住宅を選ぶ際に重要となる項目はどれですか？重要視する順に、１，２，３を</w:delText>
        </w:r>
      </w:del>
    </w:p>
    <w:p w14:paraId="5DE05DFE" w14:textId="5C8190DB" w:rsidR="00986E6C" w:rsidDel="00F7243A" w:rsidRDefault="00986E6C" w:rsidP="0048520B">
      <w:pPr>
        <w:ind w:firstLineChars="200" w:firstLine="420"/>
        <w:rPr>
          <w:del w:id="572" w:author="作成者"/>
          <w:szCs w:val="21"/>
        </w:rPr>
      </w:pPr>
      <w:del w:id="573" w:author="作成者">
        <w:r w:rsidDel="00F7243A">
          <w:rPr>
            <w:rFonts w:hint="eastAsia"/>
            <w:szCs w:val="21"/>
          </w:rPr>
          <w:delText>記入してください</w:delText>
        </w:r>
        <w:r w:rsidR="007F680C" w:rsidDel="00F7243A">
          <w:rPr>
            <w:rFonts w:hint="eastAsia"/>
            <w:szCs w:val="21"/>
          </w:rPr>
          <w:delText>（１が最も重要視する項目）</w:delText>
        </w:r>
      </w:del>
    </w:p>
    <w:tbl>
      <w:tblPr>
        <w:tblStyle w:val="a3"/>
        <w:tblW w:w="8505" w:type="dxa"/>
        <w:tblLayout w:type="fixed"/>
        <w:tblLook w:val="04A0" w:firstRow="1" w:lastRow="0" w:firstColumn="1" w:lastColumn="0" w:noHBand="0" w:noVBand="1"/>
      </w:tblPr>
      <w:tblGrid>
        <w:gridCol w:w="510"/>
        <w:gridCol w:w="2325"/>
        <w:gridCol w:w="510"/>
        <w:gridCol w:w="2325"/>
        <w:gridCol w:w="510"/>
        <w:gridCol w:w="2325"/>
      </w:tblGrid>
      <w:tr w:rsidR="0048520B" w:rsidDel="00F7243A" w14:paraId="468C7C01" w14:textId="6E9B1A00" w:rsidTr="00CD4F1A">
        <w:trPr>
          <w:del w:id="574" w:author="作成者"/>
        </w:trPr>
        <w:tc>
          <w:tcPr>
            <w:tcW w:w="510" w:type="dxa"/>
          </w:tcPr>
          <w:p w14:paraId="2CF9AB3D" w14:textId="719F1159" w:rsidR="0048520B" w:rsidDel="00F7243A" w:rsidRDefault="0048520B" w:rsidP="00986E6C">
            <w:pPr>
              <w:rPr>
                <w:del w:id="575" w:author="作成者"/>
                <w:szCs w:val="21"/>
              </w:rPr>
            </w:pPr>
          </w:p>
        </w:tc>
        <w:tc>
          <w:tcPr>
            <w:tcW w:w="2325" w:type="dxa"/>
          </w:tcPr>
          <w:p w14:paraId="012AFFA2" w14:textId="30F37000" w:rsidR="0048520B" w:rsidDel="00F7243A" w:rsidRDefault="0048520B" w:rsidP="00986E6C">
            <w:pPr>
              <w:rPr>
                <w:del w:id="576" w:author="作成者"/>
                <w:szCs w:val="21"/>
              </w:rPr>
            </w:pPr>
            <w:del w:id="577" w:author="作成者">
              <w:r w:rsidDel="00F7243A">
                <w:rPr>
                  <w:rFonts w:hint="eastAsia"/>
                  <w:szCs w:val="21"/>
                </w:rPr>
                <w:delText>賃料</w:delText>
              </w:r>
            </w:del>
          </w:p>
        </w:tc>
        <w:tc>
          <w:tcPr>
            <w:tcW w:w="510" w:type="dxa"/>
          </w:tcPr>
          <w:p w14:paraId="699D8D5E" w14:textId="061C7FF4" w:rsidR="0048520B" w:rsidDel="00F7243A" w:rsidRDefault="0048520B" w:rsidP="00986E6C">
            <w:pPr>
              <w:rPr>
                <w:del w:id="578" w:author="作成者"/>
                <w:szCs w:val="21"/>
              </w:rPr>
            </w:pPr>
          </w:p>
        </w:tc>
        <w:tc>
          <w:tcPr>
            <w:tcW w:w="2325" w:type="dxa"/>
          </w:tcPr>
          <w:p w14:paraId="5C452CBC" w14:textId="621AE81D" w:rsidR="0048520B" w:rsidDel="00F7243A" w:rsidRDefault="0048520B" w:rsidP="00986E6C">
            <w:pPr>
              <w:rPr>
                <w:del w:id="579" w:author="作成者"/>
                <w:szCs w:val="21"/>
              </w:rPr>
            </w:pPr>
            <w:del w:id="580" w:author="作成者">
              <w:r w:rsidDel="00F7243A">
                <w:rPr>
                  <w:rFonts w:hint="eastAsia"/>
                  <w:szCs w:val="21"/>
                </w:rPr>
                <w:delText>住所</w:delText>
              </w:r>
            </w:del>
          </w:p>
        </w:tc>
        <w:tc>
          <w:tcPr>
            <w:tcW w:w="510" w:type="dxa"/>
          </w:tcPr>
          <w:p w14:paraId="64D20894" w14:textId="3D478A09" w:rsidR="0048520B" w:rsidDel="00F7243A" w:rsidRDefault="0048520B" w:rsidP="00986E6C">
            <w:pPr>
              <w:rPr>
                <w:del w:id="581" w:author="作成者"/>
                <w:szCs w:val="21"/>
              </w:rPr>
            </w:pPr>
          </w:p>
        </w:tc>
        <w:tc>
          <w:tcPr>
            <w:tcW w:w="2325" w:type="dxa"/>
          </w:tcPr>
          <w:p w14:paraId="689FFF43" w14:textId="6D68F565" w:rsidR="0048520B" w:rsidDel="00F7243A" w:rsidRDefault="0048520B" w:rsidP="00986E6C">
            <w:pPr>
              <w:rPr>
                <w:del w:id="582" w:author="作成者"/>
                <w:szCs w:val="21"/>
              </w:rPr>
            </w:pPr>
            <w:del w:id="583" w:author="作成者">
              <w:r w:rsidDel="00F7243A">
                <w:rPr>
                  <w:rFonts w:hint="eastAsia"/>
                  <w:szCs w:val="21"/>
                </w:rPr>
                <w:delText>駅徒歩</w:delText>
              </w:r>
            </w:del>
          </w:p>
        </w:tc>
      </w:tr>
      <w:tr w:rsidR="0048520B" w:rsidDel="00F7243A" w14:paraId="539666A4" w14:textId="0B152C84" w:rsidTr="00CD4F1A">
        <w:trPr>
          <w:del w:id="584" w:author="作成者"/>
        </w:trPr>
        <w:tc>
          <w:tcPr>
            <w:tcW w:w="510" w:type="dxa"/>
          </w:tcPr>
          <w:p w14:paraId="167E1D5D" w14:textId="4F416B02" w:rsidR="0048520B" w:rsidDel="00F7243A" w:rsidRDefault="0048520B" w:rsidP="00986E6C">
            <w:pPr>
              <w:rPr>
                <w:del w:id="585" w:author="作成者"/>
                <w:szCs w:val="21"/>
              </w:rPr>
            </w:pPr>
          </w:p>
        </w:tc>
        <w:tc>
          <w:tcPr>
            <w:tcW w:w="2325" w:type="dxa"/>
          </w:tcPr>
          <w:p w14:paraId="7F393AF1" w14:textId="3FEEC612" w:rsidR="0048520B" w:rsidDel="00F7243A" w:rsidRDefault="0048520B" w:rsidP="00986E6C">
            <w:pPr>
              <w:rPr>
                <w:del w:id="586" w:author="作成者"/>
                <w:szCs w:val="21"/>
              </w:rPr>
            </w:pPr>
            <w:del w:id="587" w:author="作成者">
              <w:r w:rsidDel="00F7243A">
                <w:rPr>
                  <w:rFonts w:hint="eastAsia"/>
                  <w:szCs w:val="21"/>
                </w:rPr>
                <w:delText>建物種別</w:delText>
              </w:r>
            </w:del>
          </w:p>
        </w:tc>
        <w:tc>
          <w:tcPr>
            <w:tcW w:w="510" w:type="dxa"/>
          </w:tcPr>
          <w:p w14:paraId="51973EAA" w14:textId="46316D0A" w:rsidR="0048520B" w:rsidDel="00F7243A" w:rsidRDefault="0048520B" w:rsidP="00986E6C">
            <w:pPr>
              <w:rPr>
                <w:del w:id="588" w:author="作成者"/>
                <w:szCs w:val="21"/>
              </w:rPr>
            </w:pPr>
          </w:p>
        </w:tc>
        <w:tc>
          <w:tcPr>
            <w:tcW w:w="2325" w:type="dxa"/>
          </w:tcPr>
          <w:p w14:paraId="324BD733" w14:textId="00709F80" w:rsidR="0048520B" w:rsidDel="00F7243A" w:rsidRDefault="0048520B" w:rsidP="00986E6C">
            <w:pPr>
              <w:rPr>
                <w:del w:id="589" w:author="作成者"/>
                <w:szCs w:val="21"/>
              </w:rPr>
            </w:pPr>
            <w:del w:id="590" w:author="作成者">
              <w:r w:rsidDel="00F7243A">
                <w:rPr>
                  <w:rFonts w:hint="eastAsia"/>
                  <w:szCs w:val="21"/>
                </w:rPr>
                <w:delText>築後年数</w:delText>
              </w:r>
            </w:del>
          </w:p>
        </w:tc>
        <w:tc>
          <w:tcPr>
            <w:tcW w:w="510" w:type="dxa"/>
          </w:tcPr>
          <w:p w14:paraId="228B9865" w14:textId="7BA3A379" w:rsidR="0048520B" w:rsidDel="00F7243A" w:rsidRDefault="0048520B" w:rsidP="00986E6C">
            <w:pPr>
              <w:rPr>
                <w:del w:id="591" w:author="作成者"/>
                <w:szCs w:val="21"/>
              </w:rPr>
            </w:pPr>
          </w:p>
        </w:tc>
        <w:tc>
          <w:tcPr>
            <w:tcW w:w="2325" w:type="dxa"/>
          </w:tcPr>
          <w:p w14:paraId="60621E80" w14:textId="15236CE4" w:rsidR="0048520B" w:rsidDel="00F7243A" w:rsidRDefault="0048520B" w:rsidP="00986E6C">
            <w:pPr>
              <w:rPr>
                <w:del w:id="592" w:author="作成者"/>
                <w:szCs w:val="21"/>
              </w:rPr>
            </w:pPr>
            <w:del w:id="593" w:author="作成者">
              <w:r w:rsidDel="00F7243A">
                <w:rPr>
                  <w:rFonts w:hint="eastAsia"/>
                  <w:szCs w:val="21"/>
                </w:rPr>
                <w:delText>専有面積</w:delText>
              </w:r>
            </w:del>
          </w:p>
        </w:tc>
      </w:tr>
      <w:tr w:rsidR="0048520B" w:rsidDel="00F7243A" w14:paraId="567F1E6D" w14:textId="628E0BA5" w:rsidTr="00CD4F1A">
        <w:trPr>
          <w:del w:id="594" w:author="作成者"/>
        </w:trPr>
        <w:tc>
          <w:tcPr>
            <w:tcW w:w="510" w:type="dxa"/>
          </w:tcPr>
          <w:p w14:paraId="4BEC933E" w14:textId="46597495" w:rsidR="0048520B" w:rsidDel="00F7243A" w:rsidRDefault="0048520B" w:rsidP="00986E6C">
            <w:pPr>
              <w:rPr>
                <w:del w:id="595" w:author="作成者"/>
                <w:szCs w:val="21"/>
              </w:rPr>
            </w:pPr>
          </w:p>
        </w:tc>
        <w:tc>
          <w:tcPr>
            <w:tcW w:w="2325" w:type="dxa"/>
          </w:tcPr>
          <w:p w14:paraId="4DD9A06B" w14:textId="01DDD066" w:rsidR="0048520B" w:rsidDel="00F7243A" w:rsidRDefault="0048520B" w:rsidP="00986E6C">
            <w:pPr>
              <w:rPr>
                <w:del w:id="596" w:author="作成者"/>
                <w:szCs w:val="21"/>
              </w:rPr>
            </w:pPr>
            <w:del w:id="597" w:author="作成者">
              <w:r w:rsidDel="00F7243A">
                <w:rPr>
                  <w:rFonts w:hint="eastAsia"/>
                  <w:szCs w:val="21"/>
                </w:rPr>
                <w:delText>間取り</w:delText>
              </w:r>
            </w:del>
          </w:p>
        </w:tc>
        <w:tc>
          <w:tcPr>
            <w:tcW w:w="510" w:type="dxa"/>
          </w:tcPr>
          <w:p w14:paraId="30EBFC1E" w14:textId="3590991F" w:rsidR="0048520B" w:rsidDel="00F7243A" w:rsidRDefault="0048520B" w:rsidP="00986E6C">
            <w:pPr>
              <w:rPr>
                <w:del w:id="598" w:author="作成者"/>
                <w:szCs w:val="21"/>
              </w:rPr>
            </w:pPr>
          </w:p>
        </w:tc>
        <w:tc>
          <w:tcPr>
            <w:tcW w:w="2325" w:type="dxa"/>
          </w:tcPr>
          <w:p w14:paraId="6833DD2B" w14:textId="7BC0E049" w:rsidR="0048520B" w:rsidDel="00F7243A" w:rsidRDefault="0048520B" w:rsidP="00986E6C">
            <w:pPr>
              <w:rPr>
                <w:del w:id="599" w:author="作成者"/>
                <w:szCs w:val="21"/>
              </w:rPr>
            </w:pPr>
            <w:del w:id="600" w:author="作成者">
              <w:r w:rsidDel="00F7243A">
                <w:rPr>
                  <w:rFonts w:hint="eastAsia"/>
                  <w:szCs w:val="21"/>
                </w:rPr>
                <w:delText>室内設備</w:delText>
              </w:r>
            </w:del>
          </w:p>
        </w:tc>
        <w:tc>
          <w:tcPr>
            <w:tcW w:w="510" w:type="dxa"/>
          </w:tcPr>
          <w:p w14:paraId="28B8A565" w14:textId="3169549F" w:rsidR="0048520B" w:rsidDel="00F7243A" w:rsidRDefault="0048520B" w:rsidP="00986E6C">
            <w:pPr>
              <w:rPr>
                <w:del w:id="601" w:author="作成者"/>
                <w:szCs w:val="21"/>
              </w:rPr>
            </w:pPr>
          </w:p>
        </w:tc>
        <w:tc>
          <w:tcPr>
            <w:tcW w:w="2325" w:type="dxa"/>
          </w:tcPr>
          <w:p w14:paraId="4EADE750" w14:textId="1F74E551" w:rsidR="0048520B" w:rsidDel="00F7243A" w:rsidRDefault="0048520B" w:rsidP="00986E6C">
            <w:pPr>
              <w:rPr>
                <w:del w:id="602" w:author="作成者"/>
                <w:szCs w:val="21"/>
              </w:rPr>
            </w:pPr>
            <w:del w:id="603" w:author="作成者">
              <w:r w:rsidDel="00F7243A">
                <w:rPr>
                  <w:rFonts w:hint="eastAsia"/>
                  <w:szCs w:val="21"/>
                </w:rPr>
                <w:delText>セキュリティ</w:delText>
              </w:r>
            </w:del>
          </w:p>
        </w:tc>
      </w:tr>
      <w:tr w:rsidR="0048520B" w:rsidDel="00F7243A" w14:paraId="25A76FD3" w14:textId="2445F9DF" w:rsidTr="00CD4F1A">
        <w:trPr>
          <w:del w:id="604" w:author="作成者"/>
        </w:trPr>
        <w:tc>
          <w:tcPr>
            <w:tcW w:w="510" w:type="dxa"/>
          </w:tcPr>
          <w:p w14:paraId="51A09761" w14:textId="7E61B41F" w:rsidR="0048520B" w:rsidDel="00F7243A" w:rsidRDefault="0048520B" w:rsidP="00271BF6">
            <w:pPr>
              <w:rPr>
                <w:del w:id="605" w:author="作成者"/>
                <w:szCs w:val="21"/>
              </w:rPr>
            </w:pPr>
          </w:p>
        </w:tc>
        <w:tc>
          <w:tcPr>
            <w:tcW w:w="2325" w:type="dxa"/>
          </w:tcPr>
          <w:p w14:paraId="18DC54B5" w14:textId="356C8553" w:rsidR="0048520B" w:rsidDel="00F7243A" w:rsidRDefault="0048520B" w:rsidP="00271BF6">
            <w:pPr>
              <w:rPr>
                <w:del w:id="606" w:author="作成者"/>
                <w:szCs w:val="21"/>
              </w:rPr>
            </w:pPr>
            <w:del w:id="607" w:author="作成者">
              <w:r w:rsidDel="00F7243A">
                <w:rPr>
                  <w:rFonts w:hint="eastAsia"/>
                  <w:szCs w:val="21"/>
                </w:rPr>
                <w:delText>駐車場</w:delText>
              </w:r>
            </w:del>
          </w:p>
        </w:tc>
        <w:tc>
          <w:tcPr>
            <w:tcW w:w="510" w:type="dxa"/>
          </w:tcPr>
          <w:p w14:paraId="57AA6FE1" w14:textId="1F43A39C" w:rsidR="0048520B" w:rsidDel="00F7243A" w:rsidRDefault="0048520B" w:rsidP="00271BF6">
            <w:pPr>
              <w:rPr>
                <w:del w:id="608" w:author="作成者"/>
                <w:szCs w:val="21"/>
              </w:rPr>
            </w:pPr>
          </w:p>
        </w:tc>
        <w:tc>
          <w:tcPr>
            <w:tcW w:w="2325" w:type="dxa"/>
          </w:tcPr>
          <w:p w14:paraId="4092F98F" w14:textId="6E7A55BA" w:rsidR="0048520B" w:rsidDel="00F7243A" w:rsidRDefault="0048520B" w:rsidP="00271BF6">
            <w:pPr>
              <w:rPr>
                <w:del w:id="609" w:author="作成者"/>
                <w:szCs w:val="21"/>
              </w:rPr>
            </w:pPr>
            <w:del w:id="610" w:author="作成者">
              <w:r w:rsidDel="00F7243A">
                <w:rPr>
                  <w:rFonts w:hint="eastAsia"/>
                  <w:szCs w:val="21"/>
                </w:rPr>
                <w:delText>周辺環境</w:delText>
              </w:r>
            </w:del>
          </w:p>
        </w:tc>
        <w:tc>
          <w:tcPr>
            <w:tcW w:w="510" w:type="dxa"/>
          </w:tcPr>
          <w:p w14:paraId="617CAF39" w14:textId="6637B9E1" w:rsidR="0048520B" w:rsidDel="00F7243A" w:rsidRDefault="0048520B" w:rsidP="00271BF6">
            <w:pPr>
              <w:rPr>
                <w:del w:id="611" w:author="作成者"/>
                <w:szCs w:val="21"/>
              </w:rPr>
            </w:pPr>
          </w:p>
        </w:tc>
        <w:tc>
          <w:tcPr>
            <w:tcW w:w="2325" w:type="dxa"/>
          </w:tcPr>
          <w:p w14:paraId="075B1A77" w14:textId="53169459" w:rsidR="0048520B" w:rsidDel="00F7243A" w:rsidRDefault="0048520B" w:rsidP="00271BF6">
            <w:pPr>
              <w:rPr>
                <w:del w:id="612" w:author="作成者"/>
                <w:szCs w:val="21"/>
              </w:rPr>
            </w:pPr>
            <w:del w:id="613" w:author="作成者">
              <w:r w:rsidDel="00F7243A">
                <w:rPr>
                  <w:rFonts w:hint="eastAsia"/>
                  <w:szCs w:val="21"/>
                </w:rPr>
                <w:delText>デザイン（建物・部屋）</w:delText>
              </w:r>
            </w:del>
          </w:p>
        </w:tc>
      </w:tr>
      <w:tr w:rsidR="0048520B" w:rsidDel="00F7243A" w14:paraId="6709D445" w14:textId="3614970B" w:rsidTr="00CD4F1A">
        <w:trPr>
          <w:del w:id="614" w:author="作成者"/>
        </w:trPr>
        <w:tc>
          <w:tcPr>
            <w:tcW w:w="510" w:type="dxa"/>
          </w:tcPr>
          <w:p w14:paraId="27803ACD" w14:textId="2B8F9AD5" w:rsidR="0048520B" w:rsidDel="00F7243A" w:rsidRDefault="0048520B" w:rsidP="00271BF6">
            <w:pPr>
              <w:rPr>
                <w:del w:id="615" w:author="作成者"/>
                <w:szCs w:val="21"/>
              </w:rPr>
            </w:pPr>
          </w:p>
        </w:tc>
        <w:tc>
          <w:tcPr>
            <w:tcW w:w="2325" w:type="dxa"/>
          </w:tcPr>
          <w:p w14:paraId="7D5C9A45" w14:textId="3BAA2C4E" w:rsidR="0048520B" w:rsidDel="00F7243A" w:rsidRDefault="0048520B" w:rsidP="00271BF6">
            <w:pPr>
              <w:rPr>
                <w:del w:id="616" w:author="作成者"/>
                <w:szCs w:val="21"/>
              </w:rPr>
            </w:pPr>
            <w:del w:id="617" w:author="作成者">
              <w:r w:rsidDel="00F7243A">
                <w:rPr>
                  <w:rFonts w:hint="eastAsia"/>
                  <w:szCs w:val="21"/>
                </w:rPr>
                <w:delText>リフォーム済み</w:delText>
              </w:r>
            </w:del>
          </w:p>
        </w:tc>
        <w:tc>
          <w:tcPr>
            <w:tcW w:w="510" w:type="dxa"/>
          </w:tcPr>
          <w:p w14:paraId="64973410" w14:textId="0A7278EB" w:rsidR="0048520B" w:rsidDel="00F7243A" w:rsidRDefault="0048520B" w:rsidP="00271BF6">
            <w:pPr>
              <w:rPr>
                <w:del w:id="618" w:author="作成者"/>
                <w:szCs w:val="21"/>
              </w:rPr>
            </w:pPr>
          </w:p>
        </w:tc>
        <w:tc>
          <w:tcPr>
            <w:tcW w:w="2325" w:type="dxa"/>
          </w:tcPr>
          <w:p w14:paraId="17B53257" w14:textId="54B2E88F" w:rsidR="0048520B" w:rsidDel="00F7243A" w:rsidRDefault="0048520B" w:rsidP="00271BF6">
            <w:pPr>
              <w:rPr>
                <w:del w:id="619" w:author="作成者"/>
                <w:szCs w:val="21"/>
              </w:rPr>
            </w:pPr>
            <w:del w:id="620" w:author="作成者">
              <w:r w:rsidDel="00F7243A">
                <w:rPr>
                  <w:rFonts w:hint="eastAsia"/>
                  <w:szCs w:val="21"/>
                </w:rPr>
                <w:delText>断熱性能</w:delText>
              </w:r>
            </w:del>
          </w:p>
        </w:tc>
        <w:tc>
          <w:tcPr>
            <w:tcW w:w="510" w:type="dxa"/>
          </w:tcPr>
          <w:p w14:paraId="1D58F5FF" w14:textId="6E908E96" w:rsidR="0048520B" w:rsidDel="00F7243A" w:rsidRDefault="0048520B" w:rsidP="00271BF6">
            <w:pPr>
              <w:rPr>
                <w:del w:id="621" w:author="作成者"/>
                <w:szCs w:val="21"/>
              </w:rPr>
            </w:pPr>
          </w:p>
        </w:tc>
        <w:tc>
          <w:tcPr>
            <w:tcW w:w="2325" w:type="dxa"/>
          </w:tcPr>
          <w:p w14:paraId="78E1E890" w14:textId="34CCF660" w:rsidR="0048520B" w:rsidDel="00F7243A" w:rsidRDefault="009D704B" w:rsidP="00271BF6">
            <w:pPr>
              <w:rPr>
                <w:del w:id="622" w:author="作成者"/>
                <w:szCs w:val="21"/>
              </w:rPr>
            </w:pPr>
            <w:del w:id="623" w:author="作成者">
              <w:r w:rsidDel="00F7243A">
                <w:rPr>
                  <w:rFonts w:hint="eastAsia"/>
                  <w:szCs w:val="21"/>
                </w:rPr>
                <w:delText>耐震性能</w:delText>
              </w:r>
            </w:del>
          </w:p>
        </w:tc>
      </w:tr>
      <w:tr w:rsidR="0048520B" w:rsidDel="00F7243A" w14:paraId="4D1A33B5" w14:textId="70571379" w:rsidTr="00CD4F1A">
        <w:trPr>
          <w:del w:id="624" w:author="作成者"/>
        </w:trPr>
        <w:tc>
          <w:tcPr>
            <w:tcW w:w="510" w:type="dxa"/>
          </w:tcPr>
          <w:p w14:paraId="0FAD4B92" w14:textId="4EF3567D" w:rsidR="0048520B" w:rsidDel="00F7243A" w:rsidRDefault="0048520B" w:rsidP="00271BF6">
            <w:pPr>
              <w:rPr>
                <w:del w:id="625" w:author="作成者"/>
                <w:szCs w:val="21"/>
              </w:rPr>
            </w:pPr>
          </w:p>
        </w:tc>
        <w:tc>
          <w:tcPr>
            <w:tcW w:w="2325" w:type="dxa"/>
          </w:tcPr>
          <w:p w14:paraId="0638C7E8" w14:textId="74ACDF3C" w:rsidR="0048520B" w:rsidDel="00F7243A" w:rsidRDefault="009D704B" w:rsidP="00271BF6">
            <w:pPr>
              <w:rPr>
                <w:del w:id="626" w:author="作成者"/>
                <w:szCs w:val="21"/>
              </w:rPr>
            </w:pPr>
            <w:del w:id="627" w:author="作成者">
              <w:r w:rsidDel="00F7243A">
                <w:rPr>
                  <w:rFonts w:hint="eastAsia"/>
                  <w:szCs w:val="21"/>
                </w:rPr>
                <w:delText>日当たり</w:delText>
              </w:r>
            </w:del>
          </w:p>
        </w:tc>
        <w:tc>
          <w:tcPr>
            <w:tcW w:w="510" w:type="dxa"/>
          </w:tcPr>
          <w:p w14:paraId="4B59B4AC" w14:textId="26FD0605" w:rsidR="0048520B" w:rsidDel="00F7243A" w:rsidRDefault="0048520B" w:rsidP="00271BF6">
            <w:pPr>
              <w:rPr>
                <w:del w:id="628" w:author="作成者"/>
                <w:szCs w:val="21"/>
              </w:rPr>
            </w:pPr>
          </w:p>
        </w:tc>
        <w:tc>
          <w:tcPr>
            <w:tcW w:w="2325" w:type="dxa"/>
          </w:tcPr>
          <w:p w14:paraId="4B74F676" w14:textId="57AACC4A" w:rsidR="0048520B" w:rsidDel="00F7243A" w:rsidRDefault="009D704B" w:rsidP="00271BF6">
            <w:pPr>
              <w:rPr>
                <w:del w:id="629" w:author="作成者"/>
                <w:szCs w:val="21"/>
              </w:rPr>
            </w:pPr>
            <w:del w:id="630" w:author="作成者">
              <w:r w:rsidDel="00F7243A">
                <w:rPr>
                  <w:rFonts w:hint="eastAsia"/>
                  <w:szCs w:val="21"/>
                </w:rPr>
                <w:delText>通信環境</w:delText>
              </w:r>
            </w:del>
          </w:p>
        </w:tc>
        <w:tc>
          <w:tcPr>
            <w:tcW w:w="510" w:type="dxa"/>
          </w:tcPr>
          <w:p w14:paraId="611FEDBF" w14:textId="4E6C11F7" w:rsidR="0048520B" w:rsidDel="00F7243A" w:rsidRDefault="0048520B" w:rsidP="00271BF6">
            <w:pPr>
              <w:rPr>
                <w:del w:id="631" w:author="作成者"/>
                <w:szCs w:val="21"/>
              </w:rPr>
            </w:pPr>
          </w:p>
        </w:tc>
        <w:tc>
          <w:tcPr>
            <w:tcW w:w="2325" w:type="dxa"/>
          </w:tcPr>
          <w:p w14:paraId="20F0B345" w14:textId="22FA1DD4" w:rsidR="0048520B" w:rsidDel="00F7243A" w:rsidRDefault="0048520B" w:rsidP="00271BF6">
            <w:pPr>
              <w:rPr>
                <w:del w:id="632" w:author="作成者"/>
                <w:szCs w:val="21"/>
              </w:rPr>
            </w:pPr>
          </w:p>
        </w:tc>
      </w:tr>
      <w:tr w:rsidR="00CD4F1A" w:rsidDel="00F7243A" w14:paraId="1954B54F" w14:textId="2B0CF4E8" w:rsidTr="00F47382">
        <w:trPr>
          <w:del w:id="633" w:author="作成者"/>
        </w:trPr>
        <w:tc>
          <w:tcPr>
            <w:tcW w:w="510" w:type="dxa"/>
          </w:tcPr>
          <w:p w14:paraId="7237C604" w14:textId="5792F168" w:rsidR="00CD4F1A" w:rsidDel="00F7243A" w:rsidRDefault="00CD4F1A" w:rsidP="00271BF6">
            <w:pPr>
              <w:rPr>
                <w:del w:id="634" w:author="作成者"/>
                <w:szCs w:val="21"/>
              </w:rPr>
            </w:pPr>
          </w:p>
        </w:tc>
        <w:tc>
          <w:tcPr>
            <w:tcW w:w="7995" w:type="dxa"/>
            <w:gridSpan w:val="5"/>
          </w:tcPr>
          <w:p w14:paraId="763639CF" w14:textId="3B75A378" w:rsidR="00CD4F1A" w:rsidDel="00F7243A" w:rsidRDefault="00CD4F1A" w:rsidP="00271BF6">
            <w:pPr>
              <w:rPr>
                <w:del w:id="635" w:author="作成者"/>
                <w:szCs w:val="21"/>
              </w:rPr>
            </w:pPr>
            <w:del w:id="636" w:author="作成者">
              <w:r w:rsidDel="00F7243A">
                <w:rPr>
                  <w:rFonts w:hint="eastAsia"/>
                  <w:szCs w:val="21"/>
                </w:rPr>
                <w:delText>その他：</w:delText>
              </w:r>
            </w:del>
          </w:p>
        </w:tc>
      </w:tr>
    </w:tbl>
    <w:p w14:paraId="33A4858C" w14:textId="5CE8D23E" w:rsidR="00F370EA" w:rsidRDefault="00F370EA" w:rsidP="00986E6C">
      <w:pPr>
        <w:rPr>
          <w:szCs w:val="21"/>
        </w:rPr>
      </w:pPr>
      <w:r>
        <w:rPr>
          <w:rFonts w:hint="eastAsia"/>
          <w:szCs w:val="21"/>
        </w:rPr>
        <w:t>（補足）</w:t>
      </w:r>
    </w:p>
    <w:p w14:paraId="6AD68EE1" w14:textId="67B36FC5" w:rsidR="00F370EA" w:rsidRDefault="00F370EA">
      <w:pPr>
        <w:ind w:leftChars="200" w:left="420"/>
        <w:rPr>
          <w:szCs w:val="21"/>
        </w:rPr>
        <w:pPrChange w:id="637" w:author="作成者">
          <w:pPr/>
        </w:pPrChange>
      </w:pPr>
      <w:r>
        <w:rPr>
          <w:rFonts w:hint="eastAsia"/>
          <w:szCs w:val="21"/>
        </w:rPr>
        <w:t>建物種別：鉄筋系（マンションなど）、木造（アパートなど）、戸建て　など</w:t>
      </w:r>
    </w:p>
    <w:p w14:paraId="69BDAF32" w14:textId="725EA31D" w:rsidR="00053A61" w:rsidRDefault="00CD4F1A">
      <w:pPr>
        <w:ind w:leftChars="200" w:left="420"/>
        <w:rPr>
          <w:szCs w:val="21"/>
        </w:rPr>
        <w:pPrChange w:id="638" w:author="作成者">
          <w:pPr/>
        </w:pPrChange>
      </w:pPr>
      <w:r>
        <w:rPr>
          <w:rFonts w:hint="eastAsia"/>
          <w:szCs w:val="21"/>
        </w:rPr>
        <w:t>室内設備：室内洗濯機置場、バストイレ別、浴室乾燥機、追い炊き風呂　など</w:t>
      </w:r>
    </w:p>
    <w:p w14:paraId="0221F67D" w14:textId="4192438E" w:rsidR="00CD4F1A" w:rsidRDefault="00CD4F1A">
      <w:pPr>
        <w:ind w:leftChars="200" w:left="420"/>
        <w:rPr>
          <w:szCs w:val="21"/>
        </w:rPr>
        <w:pPrChange w:id="639" w:author="作成者">
          <w:pPr/>
        </w:pPrChange>
      </w:pPr>
      <w:r>
        <w:rPr>
          <w:rFonts w:hint="eastAsia"/>
          <w:szCs w:val="21"/>
        </w:rPr>
        <w:t>セキュリティ：オートロック、TVモニタ付インタホン、防犯カメラ　など</w:t>
      </w:r>
    </w:p>
    <w:p w14:paraId="233684F1" w14:textId="38E28252" w:rsidR="00CD4F1A" w:rsidRDefault="00F370EA">
      <w:pPr>
        <w:ind w:leftChars="200" w:left="420"/>
        <w:rPr>
          <w:szCs w:val="21"/>
        </w:rPr>
        <w:pPrChange w:id="640" w:author="作成者">
          <w:pPr/>
        </w:pPrChange>
      </w:pPr>
      <w:r>
        <w:rPr>
          <w:rFonts w:hint="eastAsia"/>
          <w:szCs w:val="21"/>
        </w:rPr>
        <w:t>断熱性能：結露、健康への影響などの住み心地　など</w:t>
      </w:r>
    </w:p>
    <w:p w14:paraId="64AE4D24" w14:textId="4170C77C" w:rsidR="009D704B" w:rsidRDefault="009D704B">
      <w:pPr>
        <w:ind w:leftChars="200" w:left="420"/>
        <w:rPr>
          <w:szCs w:val="21"/>
        </w:rPr>
        <w:pPrChange w:id="641" w:author="作成者">
          <w:pPr/>
        </w:pPrChange>
      </w:pPr>
      <w:r>
        <w:rPr>
          <w:rFonts w:hint="eastAsia"/>
          <w:szCs w:val="21"/>
        </w:rPr>
        <w:t>通信環境：インターネット接続可　など</w:t>
      </w:r>
    </w:p>
    <w:p w14:paraId="5EC6322F" w14:textId="77777777" w:rsidR="009D704B" w:rsidRDefault="009D704B" w:rsidP="00986E6C">
      <w:pPr>
        <w:rPr>
          <w:szCs w:val="21"/>
        </w:rPr>
      </w:pPr>
    </w:p>
    <w:p w14:paraId="0C2C595C" w14:textId="424DD722" w:rsidR="00F370EA" w:rsidRPr="00053A61" w:rsidDel="00F7243A" w:rsidRDefault="00F370EA" w:rsidP="00F370EA">
      <w:pPr>
        <w:ind w:firstLineChars="3350" w:firstLine="7062"/>
        <w:rPr>
          <w:del w:id="642" w:author="作成者"/>
          <w:rFonts w:ascii="ＭＳ Ｐゴシック" w:eastAsia="ＭＳ Ｐゴシック" w:hAnsi="ＭＳ Ｐゴシック"/>
          <w:b/>
          <w:bCs/>
          <w:szCs w:val="21"/>
        </w:rPr>
      </w:pPr>
      <w:del w:id="643" w:author="作成者">
        <w:r w:rsidRPr="00656301" w:rsidDel="00F7243A">
          <w:rPr>
            <w:rFonts w:ascii="ＭＳ Ｐゴシック" w:eastAsia="ＭＳ Ｐゴシック" w:hAnsi="ＭＳ Ｐゴシック" w:hint="eastAsia"/>
            <w:b/>
            <w:bCs/>
            <w:szCs w:val="21"/>
          </w:rPr>
          <w:delText>（</w:delText>
        </w:r>
        <w:r w:rsidDel="00F7243A">
          <w:rPr>
            <w:rFonts w:ascii="ＭＳ Ｐゴシック" w:eastAsia="ＭＳ Ｐゴシック" w:hAnsi="ＭＳ Ｐゴシック" w:hint="eastAsia"/>
            <w:b/>
            <w:bCs/>
            <w:szCs w:val="21"/>
          </w:rPr>
          <w:delText>４</w:delText>
        </w:r>
        <w:r w:rsidRPr="00656301" w:rsidDel="00F7243A">
          <w:rPr>
            <w:rFonts w:ascii="ＭＳ Ｐゴシック" w:eastAsia="ＭＳ Ｐゴシック" w:hAnsi="ＭＳ Ｐゴシック"/>
            <w:b/>
            <w:bCs/>
            <w:szCs w:val="21"/>
          </w:rPr>
          <w:delText>面）へ続く</w:delText>
        </w:r>
      </w:del>
    </w:p>
    <w:p w14:paraId="7F2A1EF2" w14:textId="2B267C1C" w:rsidR="00986E6C" w:rsidDel="00F7243A" w:rsidRDefault="00986E6C" w:rsidP="007F680C">
      <w:pPr>
        <w:rPr>
          <w:del w:id="644" w:author="作成者"/>
          <w:szCs w:val="21"/>
        </w:rPr>
      </w:pPr>
      <w:del w:id="645" w:author="作成者">
        <w:r w:rsidDel="00F7243A">
          <w:rPr>
            <w:rFonts w:hint="eastAsia"/>
            <w:szCs w:val="21"/>
          </w:rPr>
          <w:delText>1</w:delText>
        </w:r>
        <w:r w:rsidR="00053A61" w:rsidDel="00F7243A">
          <w:rPr>
            <w:szCs w:val="21"/>
          </w:rPr>
          <w:delText>4</w:delText>
        </w:r>
        <w:r w:rsidDel="00F7243A">
          <w:rPr>
            <w:rFonts w:hint="eastAsia"/>
            <w:szCs w:val="21"/>
          </w:rPr>
          <w:delText xml:space="preserve">　賃貸住宅を選ぶ際に重要とはならない項目はどれですか？重要視</w:delText>
        </w:r>
        <w:r w:rsidR="007F680C" w:rsidDel="00F7243A">
          <w:rPr>
            <w:rFonts w:hint="eastAsia"/>
            <w:szCs w:val="21"/>
          </w:rPr>
          <w:delText>しない</w:delText>
        </w:r>
        <w:r w:rsidDel="00F7243A">
          <w:rPr>
            <w:rFonts w:hint="eastAsia"/>
            <w:szCs w:val="21"/>
          </w:rPr>
          <w:delText>順に、１，２，３を記入してください</w:delText>
        </w:r>
        <w:r w:rsidR="007F680C" w:rsidDel="00F7243A">
          <w:rPr>
            <w:rFonts w:hint="eastAsia"/>
            <w:szCs w:val="21"/>
          </w:rPr>
          <w:delText>（１が最も重要視しない項目）</w:delText>
        </w:r>
      </w:del>
    </w:p>
    <w:tbl>
      <w:tblPr>
        <w:tblStyle w:val="a3"/>
        <w:tblW w:w="8505" w:type="dxa"/>
        <w:tblLayout w:type="fixed"/>
        <w:tblLook w:val="04A0" w:firstRow="1" w:lastRow="0" w:firstColumn="1" w:lastColumn="0" w:noHBand="0" w:noVBand="1"/>
      </w:tblPr>
      <w:tblGrid>
        <w:gridCol w:w="510"/>
        <w:gridCol w:w="2325"/>
        <w:gridCol w:w="510"/>
        <w:gridCol w:w="2325"/>
        <w:gridCol w:w="510"/>
        <w:gridCol w:w="2325"/>
      </w:tblGrid>
      <w:tr w:rsidR="00F370EA" w:rsidDel="00F7243A" w14:paraId="37E0A954" w14:textId="446725B2" w:rsidTr="00FE3714">
        <w:trPr>
          <w:del w:id="646" w:author="作成者"/>
        </w:trPr>
        <w:tc>
          <w:tcPr>
            <w:tcW w:w="510" w:type="dxa"/>
          </w:tcPr>
          <w:p w14:paraId="423E420E" w14:textId="7E73FFBB" w:rsidR="00F370EA" w:rsidDel="00F7243A" w:rsidRDefault="00F370EA" w:rsidP="00FE3714">
            <w:pPr>
              <w:rPr>
                <w:del w:id="647" w:author="作成者"/>
                <w:szCs w:val="21"/>
              </w:rPr>
            </w:pPr>
          </w:p>
        </w:tc>
        <w:tc>
          <w:tcPr>
            <w:tcW w:w="2325" w:type="dxa"/>
          </w:tcPr>
          <w:p w14:paraId="6978FC35" w14:textId="3CD499CE" w:rsidR="00F370EA" w:rsidDel="00F7243A" w:rsidRDefault="00F370EA" w:rsidP="00FE3714">
            <w:pPr>
              <w:rPr>
                <w:del w:id="648" w:author="作成者"/>
                <w:szCs w:val="21"/>
              </w:rPr>
            </w:pPr>
            <w:del w:id="649" w:author="作成者">
              <w:r w:rsidDel="00F7243A">
                <w:rPr>
                  <w:rFonts w:hint="eastAsia"/>
                  <w:szCs w:val="21"/>
                </w:rPr>
                <w:delText>賃料</w:delText>
              </w:r>
            </w:del>
          </w:p>
        </w:tc>
        <w:tc>
          <w:tcPr>
            <w:tcW w:w="510" w:type="dxa"/>
          </w:tcPr>
          <w:p w14:paraId="61707763" w14:textId="431D49B4" w:rsidR="00F370EA" w:rsidDel="00F7243A" w:rsidRDefault="00F370EA" w:rsidP="00FE3714">
            <w:pPr>
              <w:rPr>
                <w:del w:id="650" w:author="作成者"/>
                <w:szCs w:val="21"/>
              </w:rPr>
            </w:pPr>
          </w:p>
        </w:tc>
        <w:tc>
          <w:tcPr>
            <w:tcW w:w="2325" w:type="dxa"/>
          </w:tcPr>
          <w:p w14:paraId="32A0EDA7" w14:textId="2AAE5681" w:rsidR="00F370EA" w:rsidDel="00F7243A" w:rsidRDefault="00F370EA" w:rsidP="00FE3714">
            <w:pPr>
              <w:rPr>
                <w:del w:id="651" w:author="作成者"/>
                <w:szCs w:val="21"/>
              </w:rPr>
            </w:pPr>
            <w:del w:id="652" w:author="作成者">
              <w:r w:rsidDel="00F7243A">
                <w:rPr>
                  <w:rFonts w:hint="eastAsia"/>
                  <w:szCs w:val="21"/>
                </w:rPr>
                <w:delText>住所</w:delText>
              </w:r>
            </w:del>
          </w:p>
        </w:tc>
        <w:tc>
          <w:tcPr>
            <w:tcW w:w="510" w:type="dxa"/>
          </w:tcPr>
          <w:p w14:paraId="62C9ED97" w14:textId="7D394D3B" w:rsidR="00F370EA" w:rsidDel="00F7243A" w:rsidRDefault="00F370EA" w:rsidP="00FE3714">
            <w:pPr>
              <w:rPr>
                <w:del w:id="653" w:author="作成者"/>
                <w:szCs w:val="21"/>
              </w:rPr>
            </w:pPr>
          </w:p>
        </w:tc>
        <w:tc>
          <w:tcPr>
            <w:tcW w:w="2325" w:type="dxa"/>
          </w:tcPr>
          <w:p w14:paraId="77ACB675" w14:textId="3FF21046" w:rsidR="00F370EA" w:rsidDel="00F7243A" w:rsidRDefault="00F370EA" w:rsidP="00FE3714">
            <w:pPr>
              <w:rPr>
                <w:del w:id="654" w:author="作成者"/>
                <w:szCs w:val="21"/>
              </w:rPr>
            </w:pPr>
            <w:del w:id="655" w:author="作成者">
              <w:r w:rsidDel="00F7243A">
                <w:rPr>
                  <w:rFonts w:hint="eastAsia"/>
                  <w:szCs w:val="21"/>
                </w:rPr>
                <w:delText>駅徒歩</w:delText>
              </w:r>
            </w:del>
          </w:p>
        </w:tc>
      </w:tr>
      <w:tr w:rsidR="00F370EA" w:rsidDel="00F7243A" w14:paraId="539DD9DF" w14:textId="489B6F87" w:rsidTr="00FE3714">
        <w:trPr>
          <w:del w:id="656" w:author="作成者"/>
        </w:trPr>
        <w:tc>
          <w:tcPr>
            <w:tcW w:w="510" w:type="dxa"/>
          </w:tcPr>
          <w:p w14:paraId="40CCDB0D" w14:textId="441DF674" w:rsidR="00F370EA" w:rsidDel="00F7243A" w:rsidRDefault="00F370EA" w:rsidP="00FE3714">
            <w:pPr>
              <w:rPr>
                <w:del w:id="657" w:author="作成者"/>
                <w:szCs w:val="21"/>
              </w:rPr>
            </w:pPr>
          </w:p>
        </w:tc>
        <w:tc>
          <w:tcPr>
            <w:tcW w:w="2325" w:type="dxa"/>
          </w:tcPr>
          <w:p w14:paraId="0DFC4BE8" w14:textId="177B53B1" w:rsidR="00F370EA" w:rsidDel="00F7243A" w:rsidRDefault="00F370EA" w:rsidP="00FE3714">
            <w:pPr>
              <w:rPr>
                <w:del w:id="658" w:author="作成者"/>
                <w:szCs w:val="21"/>
              </w:rPr>
            </w:pPr>
            <w:del w:id="659" w:author="作成者">
              <w:r w:rsidDel="00F7243A">
                <w:rPr>
                  <w:rFonts w:hint="eastAsia"/>
                  <w:szCs w:val="21"/>
                </w:rPr>
                <w:delText>建物種別</w:delText>
              </w:r>
            </w:del>
          </w:p>
        </w:tc>
        <w:tc>
          <w:tcPr>
            <w:tcW w:w="510" w:type="dxa"/>
          </w:tcPr>
          <w:p w14:paraId="22F8B004" w14:textId="71467647" w:rsidR="00F370EA" w:rsidDel="00F7243A" w:rsidRDefault="00F370EA" w:rsidP="00FE3714">
            <w:pPr>
              <w:rPr>
                <w:del w:id="660" w:author="作成者"/>
                <w:szCs w:val="21"/>
              </w:rPr>
            </w:pPr>
          </w:p>
        </w:tc>
        <w:tc>
          <w:tcPr>
            <w:tcW w:w="2325" w:type="dxa"/>
          </w:tcPr>
          <w:p w14:paraId="39854DCA" w14:textId="73F32AD0" w:rsidR="00F370EA" w:rsidDel="00F7243A" w:rsidRDefault="00F370EA" w:rsidP="00FE3714">
            <w:pPr>
              <w:rPr>
                <w:del w:id="661" w:author="作成者"/>
                <w:szCs w:val="21"/>
              </w:rPr>
            </w:pPr>
            <w:del w:id="662" w:author="作成者">
              <w:r w:rsidDel="00F7243A">
                <w:rPr>
                  <w:rFonts w:hint="eastAsia"/>
                  <w:szCs w:val="21"/>
                </w:rPr>
                <w:delText>築後年数</w:delText>
              </w:r>
            </w:del>
          </w:p>
        </w:tc>
        <w:tc>
          <w:tcPr>
            <w:tcW w:w="510" w:type="dxa"/>
          </w:tcPr>
          <w:p w14:paraId="4A060B09" w14:textId="52BE618D" w:rsidR="00F370EA" w:rsidDel="00F7243A" w:rsidRDefault="00F370EA" w:rsidP="00FE3714">
            <w:pPr>
              <w:rPr>
                <w:del w:id="663" w:author="作成者"/>
                <w:szCs w:val="21"/>
              </w:rPr>
            </w:pPr>
          </w:p>
        </w:tc>
        <w:tc>
          <w:tcPr>
            <w:tcW w:w="2325" w:type="dxa"/>
          </w:tcPr>
          <w:p w14:paraId="64E22B23" w14:textId="66C90396" w:rsidR="00F370EA" w:rsidDel="00F7243A" w:rsidRDefault="00F370EA" w:rsidP="00FE3714">
            <w:pPr>
              <w:rPr>
                <w:del w:id="664" w:author="作成者"/>
                <w:szCs w:val="21"/>
              </w:rPr>
            </w:pPr>
            <w:del w:id="665" w:author="作成者">
              <w:r w:rsidDel="00F7243A">
                <w:rPr>
                  <w:rFonts w:hint="eastAsia"/>
                  <w:szCs w:val="21"/>
                </w:rPr>
                <w:delText>専有面積</w:delText>
              </w:r>
            </w:del>
          </w:p>
        </w:tc>
      </w:tr>
      <w:tr w:rsidR="00F370EA" w:rsidDel="00F7243A" w14:paraId="37290D51" w14:textId="25C8DA70" w:rsidTr="00FE3714">
        <w:trPr>
          <w:del w:id="666" w:author="作成者"/>
        </w:trPr>
        <w:tc>
          <w:tcPr>
            <w:tcW w:w="510" w:type="dxa"/>
          </w:tcPr>
          <w:p w14:paraId="69BC1906" w14:textId="0E126650" w:rsidR="00F370EA" w:rsidDel="00F7243A" w:rsidRDefault="00F370EA" w:rsidP="00FE3714">
            <w:pPr>
              <w:rPr>
                <w:del w:id="667" w:author="作成者"/>
                <w:szCs w:val="21"/>
              </w:rPr>
            </w:pPr>
          </w:p>
        </w:tc>
        <w:tc>
          <w:tcPr>
            <w:tcW w:w="2325" w:type="dxa"/>
          </w:tcPr>
          <w:p w14:paraId="7018F34A" w14:textId="58D1479D" w:rsidR="00F370EA" w:rsidDel="00F7243A" w:rsidRDefault="00F370EA" w:rsidP="00FE3714">
            <w:pPr>
              <w:rPr>
                <w:del w:id="668" w:author="作成者"/>
                <w:szCs w:val="21"/>
              </w:rPr>
            </w:pPr>
            <w:del w:id="669" w:author="作成者">
              <w:r w:rsidDel="00F7243A">
                <w:rPr>
                  <w:rFonts w:hint="eastAsia"/>
                  <w:szCs w:val="21"/>
                </w:rPr>
                <w:delText>間取り</w:delText>
              </w:r>
            </w:del>
          </w:p>
        </w:tc>
        <w:tc>
          <w:tcPr>
            <w:tcW w:w="510" w:type="dxa"/>
          </w:tcPr>
          <w:p w14:paraId="083A3E3F" w14:textId="6FB53EC1" w:rsidR="00F370EA" w:rsidDel="00F7243A" w:rsidRDefault="00F370EA" w:rsidP="00FE3714">
            <w:pPr>
              <w:rPr>
                <w:del w:id="670" w:author="作成者"/>
                <w:szCs w:val="21"/>
              </w:rPr>
            </w:pPr>
          </w:p>
        </w:tc>
        <w:tc>
          <w:tcPr>
            <w:tcW w:w="2325" w:type="dxa"/>
          </w:tcPr>
          <w:p w14:paraId="3D729AC7" w14:textId="75E89C58" w:rsidR="00F370EA" w:rsidDel="00F7243A" w:rsidRDefault="00F370EA" w:rsidP="00FE3714">
            <w:pPr>
              <w:rPr>
                <w:del w:id="671" w:author="作成者"/>
                <w:szCs w:val="21"/>
              </w:rPr>
            </w:pPr>
            <w:del w:id="672" w:author="作成者">
              <w:r w:rsidDel="00F7243A">
                <w:rPr>
                  <w:rFonts w:hint="eastAsia"/>
                  <w:szCs w:val="21"/>
                </w:rPr>
                <w:delText>室内設備</w:delText>
              </w:r>
            </w:del>
          </w:p>
        </w:tc>
        <w:tc>
          <w:tcPr>
            <w:tcW w:w="510" w:type="dxa"/>
          </w:tcPr>
          <w:p w14:paraId="70A89E5B" w14:textId="77C2C9D0" w:rsidR="00F370EA" w:rsidDel="00F7243A" w:rsidRDefault="00F370EA" w:rsidP="00FE3714">
            <w:pPr>
              <w:rPr>
                <w:del w:id="673" w:author="作成者"/>
                <w:szCs w:val="21"/>
              </w:rPr>
            </w:pPr>
          </w:p>
        </w:tc>
        <w:tc>
          <w:tcPr>
            <w:tcW w:w="2325" w:type="dxa"/>
          </w:tcPr>
          <w:p w14:paraId="0FCFEFA4" w14:textId="51D65006" w:rsidR="00F370EA" w:rsidDel="00F7243A" w:rsidRDefault="00F370EA" w:rsidP="00FE3714">
            <w:pPr>
              <w:rPr>
                <w:del w:id="674" w:author="作成者"/>
                <w:szCs w:val="21"/>
              </w:rPr>
            </w:pPr>
            <w:del w:id="675" w:author="作成者">
              <w:r w:rsidDel="00F7243A">
                <w:rPr>
                  <w:rFonts w:hint="eastAsia"/>
                  <w:szCs w:val="21"/>
                </w:rPr>
                <w:delText>セキュリティ</w:delText>
              </w:r>
            </w:del>
          </w:p>
        </w:tc>
      </w:tr>
      <w:tr w:rsidR="00F370EA" w:rsidDel="00F7243A" w14:paraId="70CFD7EC" w14:textId="1BC9B2CE" w:rsidTr="00FE3714">
        <w:trPr>
          <w:del w:id="676" w:author="作成者"/>
        </w:trPr>
        <w:tc>
          <w:tcPr>
            <w:tcW w:w="510" w:type="dxa"/>
          </w:tcPr>
          <w:p w14:paraId="3CF0B2BE" w14:textId="2570AF84" w:rsidR="00F370EA" w:rsidDel="00F7243A" w:rsidRDefault="00F370EA" w:rsidP="00FE3714">
            <w:pPr>
              <w:rPr>
                <w:del w:id="677" w:author="作成者"/>
                <w:szCs w:val="21"/>
              </w:rPr>
            </w:pPr>
          </w:p>
        </w:tc>
        <w:tc>
          <w:tcPr>
            <w:tcW w:w="2325" w:type="dxa"/>
          </w:tcPr>
          <w:p w14:paraId="79060673" w14:textId="702BBFE1" w:rsidR="00F370EA" w:rsidDel="00F7243A" w:rsidRDefault="00F370EA" w:rsidP="00FE3714">
            <w:pPr>
              <w:rPr>
                <w:del w:id="678" w:author="作成者"/>
                <w:szCs w:val="21"/>
              </w:rPr>
            </w:pPr>
            <w:del w:id="679" w:author="作成者">
              <w:r w:rsidDel="00F7243A">
                <w:rPr>
                  <w:rFonts w:hint="eastAsia"/>
                  <w:szCs w:val="21"/>
                </w:rPr>
                <w:delText>駐車場</w:delText>
              </w:r>
            </w:del>
          </w:p>
        </w:tc>
        <w:tc>
          <w:tcPr>
            <w:tcW w:w="510" w:type="dxa"/>
          </w:tcPr>
          <w:p w14:paraId="77326B66" w14:textId="596D1625" w:rsidR="00F370EA" w:rsidDel="00F7243A" w:rsidRDefault="00F370EA" w:rsidP="00FE3714">
            <w:pPr>
              <w:rPr>
                <w:del w:id="680" w:author="作成者"/>
                <w:szCs w:val="21"/>
              </w:rPr>
            </w:pPr>
          </w:p>
        </w:tc>
        <w:tc>
          <w:tcPr>
            <w:tcW w:w="2325" w:type="dxa"/>
          </w:tcPr>
          <w:p w14:paraId="644F318C" w14:textId="569A07F7" w:rsidR="00F370EA" w:rsidDel="00F7243A" w:rsidRDefault="00F370EA" w:rsidP="00FE3714">
            <w:pPr>
              <w:rPr>
                <w:del w:id="681" w:author="作成者"/>
                <w:szCs w:val="21"/>
              </w:rPr>
            </w:pPr>
            <w:del w:id="682" w:author="作成者">
              <w:r w:rsidDel="00F7243A">
                <w:rPr>
                  <w:rFonts w:hint="eastAsia"/>
                  <w:szCs w:val="21"/>
                </w:rPr>
                <w:delText>周辺環境</w:delText>
              </w:r>
            </w:del>
          </w:p>
        </w:tc>
        <w:tc>
          <w:tcPr>
            <w:tcW w:w="510" w:type="dxa"/>
          </w:tcPr>
          <w:p w14:paraId="4D2CADB0" w14:textId="6E306738" w:rsidR="00F370EA" w:rsidDel="00F7243A" w:rsidRDefault="00F370EA" w:rsidP="00FE3714">
            <w:pPr>
              <w:rPr>
                <w:del w:id="683" w:author="作成者"/>
                <w:szCs w:val="21"/>
              </w:rPr>
            </w:pPr>
          </w:p>
        </w:tc>
        <w:tc>
          <w:tcPr>
            <w:tcW w:w="2325" w:type="dxa"/>
          </w:tcPr>
          <w:p w14:paraId="46100D02" w14:textId="3504FF7A" w:rsidR="00F370EA" w:rsidDel="00F7243A" w:rsidRDefault="00F370EA" w:rsidP="00FE3714">
            <w:pPr>
              <w:rPr>
                <w:del w:id="684" w:author="作成者"/>
                <w:szCs w:val="21"/>
              </w:rPr>
            </w:pPr>
            <w:del w:id="685" w:author="作成者">
              <w:r w:rsidDel="00F7243A">
                <w:rPr>
                  <w:rFonts w:hint="eastAsia"/>
                  <w:szCs w:val="21"/>
                </w:rPr>
                <w:delText>デザイン（建物・部屋）</w:delText>
              </w:r>
            </w:del>
          </w:p>
        </w:tc>
      </w:tr>
      <w:tr w:rsidR="00F370EA" w:rsidDel="00F7243A" w14:paraId="60DD3483" w14:textId="1ED3A54E" w:rsidTr="00FE3714">
        <w:trPr>
          <w:del w:id="686" w:author="作成者"/>
        </w:trPr>
        <w:tc>
          <w:tcPr>
            <w:tcW w:w="510" w:type="dxa"/>
          </w:tcPr>
          <w:p w14:paraId="709B5C89" w14:textId="23DD4741" w:rsidR="00F370EA" w:rsidDel="00F7243A" w:rsidRDefault="00F370EA" w:rsidP="00FE3714">
            <w:pPr>
              <w:rPr>
                <w:del w:id="687" w:author="作成者"/>
                <w:szCs w:val="21"/>
              </w:rPr>
            </w:pPr>
          </w:p>
        </w:tc>
        <w:tc>
          <w:tcPr>
            <w:tcW w:w="2325" w:type="dxa"/>
          </w:tcPr>
          <w:p w14:paraId="1339F1E0" w14:textId="47E85BB9" w:rsidR="00F370EA" w:rsidDel="00F7243A" w:rsidRDefault="00F370EA" w:rsidP="00FE3714">
            <w:pPr>
              <w:rPr>
                <w:del w:id="688" w:author="作成者"/>
                <w:szCs w:val="21"/>
              </w:rPr>
            </w:pPr>
            <w:del w:id="689" w:author="作成者">
              <w:r w:rsidDel="00F7243A">
                <w:rPr>
                  <w:rFonts w:hint="eastAsia"/>
                  <w:szCs w:val="21"/>
                </w:rPr>
                <w:delText>リフォーム済み</w:delText>
              </w:r>
            </w:del>
          </w:p>
        </w:tc>
        <w:tc>
          <w:tcPr>
            <w:tcW w:w="510" w:type="dxa"/>
          </w:tcPr>
          <w:p w14:paraId="3100ECD3" w14:textId="3813A6D8" w:rsidR="00F370EA" w:rsidDel="00F7243A" w:rsidRDefault="00F370EA" w:rsidP="00FE3714">
            <w:pPr>
              <w:rPr>
                <w:del w:id="690" w:author="作成者"/>
                <w:szCs w:val="21"/>
              </w:rPr>
            </w:pPr>
          </w:p>
        </w:tc>
        <w:tc>
          <w:tcPr>
            <w:tcW w:w="2325" w:type="dxa"/>
          </w:tcPr>
          <w:p w14:paraId="0B8A3B50" w14:textId="10701D4D" w:rsidR="00F370EA" w:rsidDel="00F7243A" w:rsidRDefault="00F370EA" w:rsidP="00FE3714">
            <w:pPr>
              <w:rPr>
                <w:del w:id="691" w:author="作成者"/>
                <w:szCs w:val="21"/>
              </w:rPr>
            </w:pPr>
            <w:del w:id="692" w:author="作成者">
              <w:r w:rsidDel="00F7243A">
                <w:rPr>
                  <w:rFonts w:hint="eastAsia"/>
                  <w:szCs w:val="21"/>
                </w:rPr>
                <w:delText>断熱性能</w:delText>
              </w:r>
            </w:del>
          </w:p>
        </w:tc>
        <w:tc>
          <w:tcPr>
            <w:tcW w:w="510" w:type="dxa"/>
          </w:tcPr>
          <w:p w14:paraId="51122BAD" w14:textId="3820D2D0" w:rsidR="00F370EA" w:rsidDel="00F7243A" w:rsidRDefault="00F370EA" w:rsidP="00FE3714">
            <w:pPr>
              <w:rPr>
                <w:del w:id="693" w:author="作成者"/>
                <w:szCs w:val="21"/>
              </w:rPr>
            </w:pPr>
          </w:p>
        </w:tc>
        <w:tc>
          <w:tcPr>
            <w:tcW w:w="2325" w:type="dxa"/>
          </w:tcPr>
          <w:p w14:paraId="41226DDB" w14:textId="7C42841F" w:rsidR="00F370EA" w:rsidDel="00F7243A" w:rsidRDefault="00F370EA" w:rsidP="00FE3714">
            <w:pPr>
              <w:rPr>
                <w:del w:id="694" w:author="作成者"/>
                <w:szCs w:val="21"/>
              </w:rPr>
            </w:pPr>
            <w:del w:id="695" w:author="作成者">
              <w:r w:rsidDel="00F7243A">
                <w:rPr>
                  <w:rFonts w:hint="eastAsia"/>
                  <w:szCs w:val="21"/>
                </w:rPr>
                <w:delText>省エネ性能</w:delText>
              </w:r>
            </w:del>
          </w:p>
        </w:tc>
      </w:tr>
      <w:tr w:rsidR="00F370EA" w:rsidDel="00F7243A" w14:paraId="74371026" w14:textId="614DED2A" w:rsidTr="00FE3714">
        <w:trPr>
          <w:del w:id="696" w:author="作成者"/>
        </w:trPr>
        <w:tc>
          <w:tcPr>
            <w:tcW w:w="510" w:type="dxa"/>
          </w:tcPr>
          <w:p w14:paraId="21346A25" w14:textId="3879678B" w:rsidR="00F370EA" w:rsidDel="00F7243A" w:rsidRDefault="00F370EA" w:rsidP="00FE3714">
            <w:pPr>
              <w:rPr>
                <w:del w:id="697" w:author="作成者"/>
                <w:szCs w:val="21"/>
              </w:rPr>
            </w:pPr>
          </w:p>
        </w:tc>
        <w:tc>
          <w:tcPr>
            <w:tcW w:w="2325" w:type="dxa"/>
          </w:tcPr>
          <w:p w14:paraId="72D8DE23" w14:textId="48A91CDA" w:rsidR="00F370EA" w:rsidDel="00F7243A" w:rsidRDefault="00F370EA" w:rsidP="00FE3714">
            <w:pPr>
              <w:rPr>
                <w:del w:id="698" w:author="作成者"/>
                <w:szCs w:val="21"/>
              </w:rPr>
            </w:pPr>
            <w:del w:id="699" w:author="作成者">
              <w:r w:rsidDel="00F7243A">
                <w:rPr>
                  <w:rFonts w:hint="eastAsia"/>
                  <w:szCs w:val="21"/>
                </w:rPr>
                <w:delText>耐震性能</w:delText>
              </w:r>
            </w:del>
          </w:p>
        </w:tc>
        <w:tc>
          <w:tcPr>
            <w:tcW w:w="510" w:type="dxa"/>
          </w:tcPr>
          <w:p w14:paraId="04CED69C" w14:textId="1AC4B65B" w:rsidR="00F370EA" w:rsidDel="00F7243A" w:rsidRDefault="00F370EA" w:rsidP="00FE3714">
            <w:pPr>
              <w:rPr>
                <w:del w:id="700" w:author="作成者"/>
                <w:szCs w:val="21"/>
              </w:rPr>
            </w:pPr>
          </w:p>
        </w:tc>
        <w:tc>
          <w:tcPr>
            <w:tcW w:w="2325" w:type="dxa"/>
          </w:tcPr>
          <w:p w14:paraId="0E0BD5BF" w14:textId="6935902D" w:rsidR="00F370EA" w:rsidDel="00F7243A" w:rsidRDefault="00F370EA" w:rsidP="00FE3714">
            <w:pPr>
              <w:rPr>
                <w:del w:id="701" w:author="作成者"/>
                <w:szCs w:val="21"/>
              </w:rPr>
            </w:pPr>
            <w:del w:id="702" w:author="作成者">
              <w:r w:rsidDel="00F7243A">
                <w:rPr>
                  <w:rFonts w:hint="eastAsia"/>
                  <w:szCs w:val="21"/>
                </w:rPr>
                <w:delText>住居の位置</w:delText>
              </w:r>
            </w:del>
          </w:p>
        </w:tc>
        <w:tc>
          <w:tcPr>
            <w:tcW w:w="510" w:type="dxa"/>
          </w:tcPr>
          <w:p w14:paraId="7713C744" w14:textId="46E8F72C" w:rsidR="00F370EA" w:rsidDel="00F7243A" w:rsidRDefault="00F370EA" w:rsidP="00FE3714">
            <w:pPr>
              <w:rPr>
                <w:del w:id="703" w:author="作成者"/>
                <w:szCs w:val="21"/>
              </w:rPr>
            </w:pPr>
          </w:p>
        </w:tc>
        <w:tc>
          <w:tcPr>
            <w:tcW w:w="2325" w:type="dxa"/>
          </w:tcPr>
          <w:p w14:paraId="4CD07576" w14:textId="48F104B2" w:rsidR="00F370EA" w:rsidDel="00F7243A" w:rsidRDefault="005C613F" w:rsidP="00FE3714">
            <w:pPr>
              <w:rPr>
                <w:del w:id="704" w:author="作成者"/>
                <w:szCs w:val="21"/>
              </w:rPr>
            </w:pPr>
            <w:del w:id="705" w:author="作成者">
              <w:r w:rsidDel="00F7243A">
                <w:rPr>
                  <w:rFonts w:hint="eastAsia"/>
                  <w:szCs w:val="21"/>
                </w:rPr>
                <w:delText>通信環境</w:delText>
              </w:r>
            </w:del>
          </w:p>
        </w:tc>
      </w:tr>
      <w:tr w:rsidR="00F370EA" w:rsidDel="00F7243A" w14:paraId="32A7C5A6" w14:textId="7D91F954" w:rsidTr="00FE3714">
        <w:trPr>
          <w:del w:id="706" w:author="作成者"/>
        </w:trPr>
        <w:tc>
          <w:tcPr>
            <w:tcW w:w="510" w:type="dxa"/>
          </w:tcPr>
          <w:p w14:paraId="7F736B4D" w14:textId="05904F8F" w:rsidR="00F370EA" w:rsidDel="00F7243A" w:rsidRDefault="00F370EA" w:rsidP="00FE3714">
            <w:pPr>
              <w:rPr>
                <w:del w:id="707" w:author="作成者"/>
                <w:szCs w:val="21"/>
              </w:rPr>
            </w:pPr>
          </w:p>
        </w:tc>
        <w:tc>
          <w:tcPr>
            <w:tcW w:w="7995" w:type="dxa"/>
            <w:gridSpan w:val="5"/>
          </w:tcPr>
          <w:p w14:paraId="09E85F96" w14:textId="61AB2407" w:rsidR="00F370EA" w:rsidDel="00F7243A" w:rsidRDefault="00F370EA" w:rsidP="00FE3714">
            <w:pPr>
              <w:rPr>
                <w:del w:id="708" w:author="作成者"/>
                <w:szCs w:val="21"/>
              </w:rPr>
            </w:pPr>
            <w:del w:id="709" w:author="作成者">
              <w:r w:rsidDel="00F7243A">
                <w:rPr>
                  <w:rFonts w:hint="eastAsia"/>
                  <w:szCs w:val="21"/>
                </w:rPr>
                <w:delText>その他：</w:delText>
              </w:r>
            </w:del>
          </w:p>
        </w:tc>
      </w:tr>
    </w:tbl>
    <w:p w14:paraId="69564812" w14:textId="6490B359" w:rsidR="00F370EA" w:rsidDel="00F7243A" w:rsidRDefault="00F370EA" w:rsidP="00F370EA">
      <w:pPr>
        <w:rPr>
          <w:del w:id="710" w:author="作成者"/>
          <w:szCs w:val="21"/>
        </w:rPr>
      </w:pPr>
      <w:del w:id="711" w:author="作成者">
        <w:r w:rsidDel="00F7243A">
          <w:rPr>
            <w:rFonts w:hint="eastAsia"/>
            <w:szCs w:val="21"/>
          </w:rPr>
          <w:delText>（補足）</w:delText>
        </w:r>
      </w:del>
    </w:p>
    <w:p w14:paraId="77E65D66" w14:textId="30B35F8A" w:rsidR="009D704B" w:rsidDel="00F7243A" w:rsidRDefault="009D704B" w:rsidP="009D704B">
      <w:pPr>
        <w:rPr>
          <w:del w:id="712" w:author="作成者"/>
          <w:szCs w:val="21"/>
        </w:rPr>
      </w:pPr>
      <w:del w:id="713" w:author="作成者">
        <w:r w:rsidDel="00F7243A">
          <w:rPr>
            <w:rFonts w:hint="eastAsia"/>
            <w:szCs w:val="21"/>
          </w:rPr>
          <w:delText>建物種別：鉄筋系（マンションなど）、木造（アパートなど）、戸建て　など</w:delText>
        </w:r>
      </w:del>
    </w:p>
    <w:p w14:paraId="5B9A0CA3" w14:textId="7C4B99A6" w:rsidR="009D704B" w:rsidDel="00F7243A" w:rsidRDefault="009D704B" w:rsidP="009D704B">
      <w:pPr>
        <w:rPr>
          <w:del w:id="714" w:author="作成者"/>
          <w:szCs w:val="21"/>
        </w:rPr>
      </w:pPr>
      <w:del w:id="715" w:author="作成者">
        <w:r w:rsidDel="00F7243A">
          <w:rPr>
            <w:rFonts w:hint="eastAsia"/>
            <w:szCs w:val="21"/>
          </w:rPr>
          <w:delText>室内設備：室内洗濯機置場、バストイレ別、浴室乾燥機、追い炊き風呂　など</w:delText>
        </w:r>
      </w:del>
    </w:p>
    <w:p w14:paraId="3FE3A959" w14:textId="7324BEE8" w:rsidR="009D704B" w:rsidDel="00F7243A" w:rsidRDefault="009D704B" w:rsidP="009D704B">
      <w:pPr>
        <w:rPr>
          <w:del w:id="716" w:author="作成者"/>
          <w:szCs w:val="21"/>
        </w:rPr>
      </w:pPr>
      <w:del w:id="717" w:author="作成者">
        <w:r w:rsidDel="00F7243A">
          <w:rPr>
            <w:rFonts w:hint="eastAsia"/>
            <w:szCs w:val="21"/>
          </w:rPr>
          <w:delText>セキュリティ：オートロック、TVモニタ付インタホン、防犯カメラ　など</w:delText>
        </w:r>
      </w:del>
    </w:p>
    <w:p w14:paraId="1BE496E6" w14:textId="5C6617B2" w:rsidR="009D704B" w:rsidDel="00F7243A" w:rsidRDefault="009D704B" w:rsidP="009D704B">
      <w:pPr>
        <w:rPr>
          <w:del w:id="718" w:author="作成者"/>
          <w:szCs w:val="21"/>
        </w:rPr>
      </w:pPr>
      <w:del w:id="719" w:author="作成者">
        <w:r w:rsidDel="00F7243A">
          <w:rPr>
            <w:rFonts w:hint="eastAsia"/>
            <w:szCs w:val="21"/>
          </w:rPr>
          <w:delText>断熱性能：結露、健康への影響などの住み心地　など</w:delText>
        </w:r>
      </w:del>
    </w:p>
    <w:p w14:paraId="2B7DA7AF" w14:textId="6A2407CD" w:rsidR="009D704B" w:rsidDel="00F7243A" w:rsidRDefault="009D704B" w:rsidP="009D704B">
      <w:pPr>
        <w:rPr>
          <w:del w:id="720" w:author="作成者"/>
          <w:szCs w:val="21"/>
        </w:rPr>
      </w:pPr>
      <w:del w:id="721" w:author="作成者">
        <w:r w:rsidDel="00F7243A">
          <w:rPr>
            <w:rFonts w:hint="eastAsia"/>
            <w:szCs w:val="21"/>
          </w:rPr>
          <w:delText>通信環境：インターネット接続可　など</w:delText>
        </w:r>
      </w:del>
    </w:p>
    <w:p w14:paraId="473D5C4B" w14:textId="034C31C5" w:rsidR="00986E6C" w:rsidRPr="009D704B" w:rsidDel="00F7243A" w:rsidRDefault="00986E6C" w:rsidP="00986E6C">
      <w:pPr>
        <w:rPr>
          <w:del w:id="722" w:author="作成者"/>
          <w:szCs w:val="21"/>
        </w:rPr>
      </w:pPr>
    </w:p>
    <w:p w14:paraId="3E768913" w14:textId="1D1E146E" w:rsidR="00FB26A6" w:rsidRPr="00986E6C" w:rsidDel="00F7243A" w:rsidRDefault="00FB26A6" w:rsidP="00B95A30">
      <w:pPr>
        <w:rPr>
          <w:del w:id="723" w:author="作成者"/>
          <w:szCs w:val="21"/>
        </w:rPr>
      </w:pPr>
    </w:p>
    <w:p w14:paraId="42CFEE5F" w14:textId="421E4E61" w:rsidR="002F35DE" w:rsidDel="00F7243A" w:rsidRDefault="002F35DE" w:rsidP="00B95A30">
      <w:pPr>
        <w:rPr>
          <w:del w:id="724" w:author="作成者"/>
          <w:szCs w:val="21"/>
        </w:rPr>
      </w:pPr>
      <w:r w:rsidRPr="00F53094">
        <w:rPr>
          <w:rFonts w:ascii="ＭＳ Ｐゴシック" w:eastAsia="ＭＳ Ｐゴシック" w:hAnsi="ＭＳ Ｐゴシック" w:hint="eastAsia"/>
          <w:b/>
          <w:szCs w:val="21"/>
        </w:rPr>
        <w:t>以上で終了です。ご協力ありがとうございました。</w:t>
      </w:r>
    </w:p>
    <w:p w14:paraId="1FB1BDCD" w14:textId="77777777" w:rsidR="00F7243A" w:rsidRPr="00F53094" w:rsidRDefault="00F7243A" w:rsidP="00B95A30">
      <w:pPr>
        <w:rPr>
          <w:ins w:id="725" w:author="作成者"/>
          <w:rFonts w:ascii="ＭＳ Ｐゴシック" w:eastAsia="ＭＳ Ｐゴシック" w:hAnsi="ＭＳ Ｐゴシック"/>
          <w:b/>
          <w:szCs w:val="21"/>
        </w:rPr>
      </w:pPr>
    </w:p>
    <w:p w14:paraId="028671DF" w14:textId="543F5E2D" w:rsidR="002F35DE" w:rsidDel="00F7243A" w:rsidRDefault="00331FA2" w:rsidP="00B95A30">
      <w:pPr>
        <w:rPr>
          <w:del w:id="726" w:author="作成者"/>
          <w:szCs w:val="21"/>
        </w:rPr>
      </w:pPr>
      <w:r w:rsidRPr="00331FA2">
        <w:rPr>
          <w:rFonts w:hint="eastAsia"/>
          <w:szCs w:val="21"/>
        </w:rPr>
        <w:t>※メールでのご提出の場合は、以下</w:t>
      </w:r>
      <w:r w:rsidR="00E57A42">
        <w:rPr>
          <w:rFonts w:hint="eastAsia"/>
          <w:szCs w:val="21"/>
        </w:rPr>
        <w:t>のメール</w:t>
      </w:r>
      <w:r w:rsidRPr="00331FA2">
        <w:rPr>
          <w:rFonts w:hint="eastAsia"/>
          <w:szCs w:val="21"/>
        </w:rPr>
        <w:t>アドレスに送付</w:t>
      </w:r>
      <w:r w:rsidR="00D6430E">
        <w:rPr>
          <w:rFonts w:hint="eastAsia"/>
          <w:szCs w:val="21"/>
        </w:rPr>
        <w:t>してください</w:t>
      </w:r>
      <w:r w:rsidRPr="00331FA2">
        <w:rPr>
          <w:rFonts w:hint="eastAsia"/>
          <w:szCs w:val="21"/>
        </w:rPr>
        <w:t>。</w:t>
      </w:r>
    </w:p>
    <w:p w14:paraId="1E0CB5F2" w14:textId="77777777" w:rsidR="00F7243A" w:rsidRDefault="00F7243A" w:rsidP="00B95A30">
      <w:pPr>
        <w:rPr>
          <w:ins w:id="727" w:author="作成者"/>
          <w:szCs w:val="21"/>
        </w:rPr>
      </w:pPr>
    </w:p>
    <w:p w14:paraId="60921D99" w14:textId="647949AC" w:rsidR="002F35DE" w:rsidRDefault="00F7243A" w:rsidP="00B95A30">
      <w:pPr>
        <w:rPr>
          <w:szCs w:val="21"/>
        </w:rPr>
      </w:pPr>
      <w:r>
        <w:rPr>
          <w:noProof/>
          <w:szCs w:val="21"/>
        </w:rPr>
        <mc:AlternateContent>
          <mc:Choice Requires="wps">
            <w:drawing>
              <wp:anchor distT="45720" distB="45720" distL="114300" distR="114300" simplePos="0" relativeHeight="251659264" behindDoc="0" locked="0" layoutInCell="1" allowOverlap="1" wp14:anchorId="7CE0F9C8" wp14:editId="0DC29DF5">
                <wp:simplePos x="0" y="0"/>
                <wp:positionH relativeFrom="margin">
                  <wp:posOffset>-228600</wp:posOffset>
                </wp:positionH>
                <wp:positionV relativeFrom="paragraph">
                  <wp:posOffset>285750</wp:posOffset>
                </wp:positionV>
                <wp:extent cx="6087745" cy="1010920"/>
                <wp:effectExtent l="0" t="0" r="2730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7745" cy="1010920"/>
                        </a:xfrm>
                        <a:prstGeom prst="rect">
                          <a:avLst/>
                        </a:prstGeom>
                        <a:solidFill>
                          <a:srgbClr val="FFFFFF"/>
                        </a:solidFill>
                        <a:ln w="9525">
                          <a:solidFill>
                            <a:srgbClr val="000000"/>
                          </a:solidFill>
                          <a:miter lim="800000"/>
                          <a:headEnd/>
                          <a:tailEnd/>
                        </a:ln>
                      </wps:spPr>
                      <wps:txbx>
                        <w:txbxContent>
                          <w:p w14:paraId="36C79906" w14:textId="77777777" w:rsidR="00B25A27" w:rsidRDefault="00B25A27" w:rsidP="00B25A27">
                            <w:pPr>
                              <w:rPr>
                                <w:szCs w:val="21"/>
                              </w:rPr>
                            </w:pPr>
                            <w:r>
                              <w:rPr>
                                <w:rFonts w:hint="eastAsia"/>
                                <w:szCs w:val="21"/>
                              </w:rPr>
                              <w:t>【本件に関するお問合せ先】</w:t>
                            </w:r>
                          </w:p>
                          <w:p w14:paraId="22464895" w14:textId="1593E764" w:rsidR="00B25A27" w:rsidRDefault="00B25A27" w:rsidP="00B25A27">
                            <w:pPr>
                              <w:ind w:firstLineChars="100" w:firstLine="210"/>
                              <w:jc w:val="left"/>
                            </w:pPr>
                            <w:r>
                              <w:rPr>
                                <w:rFonts w:hint="eastAsia"/>
                              </w:rPr>
                              <w:t>公益財団法人 東京都環境公社</w:t>
                            </w:r>
                            <w:ins w:id="728" w:author="作成者">
                              <w:r w:rsidR="00F7243A">
                                <w:rPr>
                                  <w:rFonts w:hint="eastAsia"/>
                                </w:rPr>
                                <w:t xml:space="preserve"> </w:t>
                              </w:r>
                            </w:ins>
                            <w:del w:id="729" w:author="作成者">
                              <w:r w:rsidDel="00F7243A">
                                <w:rPr>
                                  <w:rFonts w:hint="eastAsia"/>
                                </w:rPr>
                                <w:delText xml:space="preserve">　</w:delText>
                              </w:r>
                            </w:del>
                            <w:r>
                              <w:rPr>
                                <w:rFonts w:hint="eastAsia"/>
                              </w:rPr>
                              <w:t xml:space="preserve">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724AA98D" w:rsidR="00B25A27" w:rsidRDefault="00B25A27" w:rsidP="00B25A27">
                            <w:pPr>
                              <w:ind w:firstLineChars="100" w:firstLine="210"/>
                              <w:jc w:val="left"/>
                            </w:pPr>
                            <w:r>
                              <w:rPr>
                                <w:rFonts w:hint="eastAsia"/>
                              </w:rPr>
                              <w:t>TEL　03-5990-5066　メールアドレス：</w:t>
                            </w:r>
                            <w:ins w:id="730" w:author="作成者">
                              <w:r w:rsidR="000C769B">
                                <w:fldChar w:fldCharType="begin"/>
                              </w:r>
                              <w:r w:rsidR="000C769B">
                                <w:instrText xml:space="preserve"> HYPERLINK "mailto:</w:instrText>
                              </w:r>
                              <w:r w:rsidR="000C769B" w:rsidRPr="000C769B">
                                <w:rPr>
                                  <w:rPrChange w:id="731" w:author="作成者">
                                    <w:rPr>
                                      <w:rStyle w:val="ac"/>
                                    </w:rPr>
                                  </w:rPrChange>
                                </w:rPr>
                                <w:instrText>cnt-chintai-ss@tokyokankyo.jp</w:instrText>
                              </w:r>
                              <w:r w:rsidR="000C769B">
                                <w:instrText xml:space="preserve">" </w:instrText>
                              </w:r>
                              <w:r w:rsidR="000C769B">
                                <w:fldChar w:fldCharType="separate"/>
                              </w:r>
                              <w:r w:rsidR="000C769B" w:rsidRPr="000C769B">
                                <w:rPr>
                                  <w:rStyle w:val="ac"/>
                                </w:rPr>
                                <w:t>cnt-chintai-ss@tokyokankyo.jp</w:t>
                              </w:r>
                              <w:r w:rsidR="000C769B">
                                <w:fldChar w:fldCharType="end"/>
                              </w:r>
                            </w:ins>
                          </w:p>
                          <w:p w14:paraId="43FDF9F4" w14:textId="3AE92538" w:rsidR="00F53094" w:rsidRPr="00DD20B4" w:rsidDel="00F7243A" w:rsidRDefault="00F53094">
                            <w:pPr>
                              <w:ind w:firstLineChars="100" w:firstLine="210"/>
                              <w:jc w:val="left"/>
                              <w:rPr>
                                <w:del w:id="732" w:author="作成者"/>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E0F9C8" id="テキスト ボックス 1" o:spid="_x0000_s1027" type="#_x0000_t202" style="position:absolute;left:0;text-align:left;margin-left:-18pt;margin-top:22.5pt;width:479.35pt;height:79.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">
                <v:textbox>
                  <w:txbxContent>
                    <w:p w14:paraId="36C79906" w14:textId="77777777" w:rsidR="00B25A27" w:rsidRDefault="00B25A27" w:rsidP="00B25A27">
                      <w:pPr>
                        <w:rPr>
                          <w:szCs w:val="21"/>
                        </w:rPr>
                      </w:pPr>
                      <w:r>
                        <w:rPr>
                          <w:rFonts w:hint="eastAsia"/>
                          <w:szCs w:val="21"/>
                        </w:rPr>
                        <w:t>【本件に関するお問合せ先】</w:t>
                      </w:r>
                    </w:p>
                    <w:p w14:paraId="22464895" w14:textId="1593E764" w:rsidR="00B25A27" w:rsidRDefault="00B25A27" w:rsidP="00B25A27">
                      <w:pPr>
                        <w:ind w:firstLineChars="100" w:firstLine="210"/>
                        <w:jc w:val="left"/>
                      </w:pPr>
                      <w:r>
                        <w:rPr>
                          <w:rFonts w:hint="eastAsia"/>
                        </w:rPr>
                        <w:t>公益財団法人 東京都環境公社</w:t>
                      </w:r>
                      <w:ins w:id="713" w:author="作成者">
                        <w:r w:rsidR="00F7243A">
                          <w:rPr>
                            <w:rFonts w:hint="eastAsia"/>
                          </w:rPr>
                          <w:t xml:space="preserve"> </w:t>
                        </w:r>
                      </w:ins>
                      <w:del w:id="714" w:author="作成者">
                        <w:r w:rsidDel="00F7243A">
                          <w:rPr>
                            <w:rFonts w:hint="eastAsia"/>
                          </w:rPr>
                          <w:delText xml:space="preserve">　</w:delText>
                        </w:r>
                      </w:del>
                      <w:r>
                        <w:rPr>
                          <w:rFonts w:hint="eastAsia"/>
                        </w:rPr>
                        <w:t xml:space="preserve">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724AA98D" w:rsidR="00B25A27" w:rsidRDefault="00B25A27" w:rsidP="00B25A27">
                      <w:pPr>
                        <w:ind w:firstLineChars="100" w:firstLine="210"/>
                        <w:jc w:val="left"/>
                      </w:pPr>
                      <w:r>
                        <w:rPr>
                          <w:rFonts w:hint="eastAsia"/>
                        </w:rPr>
                        <w:t>TEL　03-5990-5066　メールアドレス：</w:t>
                      </w:r>
                      <w:ins w:id="715" w:author="作成者">
                        <w:r w:rsidR="000C769B">
                          <w:fldChar w:fldCharType="begin"/>
                        </w:r>
                        <w:r w:rsidR="000C769B">
                          <w:instrText xml:space="preserve"> HYPERLINK "mailto:</w:instrText>
                        </w:r>
                        <w:r w:rsidR="000C769B" w:rsidRPr="000C769B">
                          <w:rPr>
                            <w:rPrChange w:id="716" w:author="作成者">
                              <w:rPr>
                                <w:rStyle w:val="ac"/>
                              </w:rPr>
                            </w:rPrChange>
                          </w:rPr>
                          <w:instrText>cnt-chintai-ss@tokyokankyo.jp</w:instrText>
                        </w:r>
                        <w:r w:rsidR="000C769B">
                          <w:instrText xml:space="preserve">" </w:instrText>
                        </w:r>
                        <w:r w:rsidR="000C769B">
                          <w:fldChar w:fldCharType="separate"/>
                        </w:r>
                        <w:r w:rsidR="000C769B" w:rsidRPr="000C769B">
                          <w:rPr>
                            <w:rStyle w:val="ac"/>
                            <w:rPrChange w:id="717" w:author="作成者">
                              <w:rPr>
                                <w:rStyle w:val="ac"/>
                              </w:rPr>
                            </w:rPrChange>
                          </w:rPr>
                          <w:t>cnt-chintai-ss@tokyokankyo.jp</w:t>
                        </w:r>
                        <w:r w:rsidR="000C769B">
                          <w:fldChar w:fldCharType="end"/>
                        </w:r>
                      </w:ins>
                    </w:p>
                    <w:p w14:paraId="43FDF9F4" w14:textId="3AE92538" w:rsidR="00F53094" w:rsidRPr="00DD20B4" w:rsidDel="00F7243A" w:rsidRDefault="00F53094">
                      <w:pPr>
                        <w:ind w:firstLineChars="100" w:firstLine="210"/>
                        <w:jc w:val="left"/>
                        <w:rPr>
                          <w:del w:id="718" w:author="作成者"/>
                        </w:rPr>
                      </w:pPr>
                    </w:p>
                  </w:txbxContent>
                </v:textbox>
                <w10:wrap anchorx="margin"/>
              </v:shape>
            </w:pict>
          </mc:Fallback>
        </mc:AlternateContent>
      </w:r>
      <w:del w:id="733" w:author="作成者">
        <w:r w:rsidR="00580AE5" w:rsidDel="00F7243A">
          <w:rPr>
            <w:rFonts w:hint="eastAsia"/>
            <w:szCs w:val="21"/>
          </w:rPr>
          <w:delText xml:space="preserve">　</w:delText>
        </w:r>
      </w:del>
      <w:r w:rsidR="00580AE5">
        <w:rPr>
          <w:rFonts w:hint="eastAsia"/>
          <w:szCs w:val="21"/>
        </w:rPr>
        <w:t>件名に</w:t>
      </w:r>
      <w:r w:rsidR="00FD3EDE">
        <w:rPr>
          <w:rFonts w:hint="eastAsia"/>
          <w:szCs w:val="21"/>
        </w:rPr>
        <w:t>『</w:t>
      </w:r>
      <w:r w:rsidR="00FD3EDE" w:rsidRPr="00FD3EDE">
        <w:rPr>
          <w:rFonts w:hint="eastAsia"/>
          <w:szCs w:val="21"/>
        </w:rPr>
        <w:t>賃貸住宅</w:t>
      </w:r>
      <w:del w:id="734" w:author="作成者">
        <w:r w:rsidR="00FD3EDE" w:rsidRPr="00FD3EDE" w:rsidDel="00363463">
          <w:rPr>
            <w:rFonts w:hint="eastAsia"/>
            <w:szCs w:val="21"/>
          </w:rPr>
          <w:delText>省エネ改修</w:delText>
        </w:r>
      </w:del>
      <w:ins w:id="735" w:author="作成者">
        <w:r w:rsidR="00363463">
          <w:rPr>
            <w:rFonts w:hint="eastAsia"/>
            <w:szCs w:val="21"/>
          </w:rPr>
          <w:t>再エネ導入</w:t>
        </w:r>
      </w:ins>
      <w:r w:rsidR="00FD3EDE">
        <w:rPr>
          <w:rFonts w:hint="eastAsia"/>
          <w:szCs w:val="21"/>
        </w:rPr>
        <w:t>』と記載いただけますと幸いです。</w:t>
      </w:r>
    </w:p>
    <w:p w14:paraId="4B804DA1" w14:textId="2A2B2471" w:rsidR="00FF5E6E" w:rsidRPr="00262289" w:rsidRDefault="00FF5E6E" w:rsidP="00B95A30">
      <w:pPr>
        <w:rPr>
          <w:szCs w:val="21"/>
        </w:rPr>
      </w:pPr>
    </w:p>
    <w:sectPr w:rsidR="00FF5E6E" w:rsidRPr="00262289" w:rsidSect="00282C52">
      <w:footerReference w:type="default" r:id="rId7"/>
      <w:pgSz w:w="11906" w:h="16838" w:code="9"/>
      <w:pgMar w:top="1418" w:right="1701" w:bottom="1134"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D9775" w14:textId="77777777" w:rsidR="00B616B3" w:rsidRDefault="00B616B3" w:rsidP="004A4AC7">
      <w:r>
        <w:separator/>
      </w:r>
    </w:p>
  </w:endnote>
  <w:endnote w:type="continuationSeparator" w:id="0">
    <w:p w14:paraId="66D7EC65" w14:textId="77777777" w:rsidR="00B616B3" w:rsidRDefault="00B616B3"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3504115"/>
      <w:docPartObj>
        <w:docPartGallery w:val="Page Numbers (Bottom of Page)"/>
        <w:docPartUnique/>
      </w:docPartObj>
    </w:sdtPr>
    <w:sdtEndPr/>
    <w:sdtContent>
      <w:p w14:paraId="3EA5E4CB" w14:textId="66177881" w:rsidR="00F53094" w:rsidRDefault="00F53094">
        <w:pPr>
          <w:pStyle w:val="a8"/>
          <w:jc w:val="center"/>
        </w:pPr>
        <w:r>
          <w:fldChar w:fldCharType="begin"/>
        </w:r>
        <w:r>
          <w:instrText>PAGE   \* MERGEFORMAT</w:instrText>
        </w:r>
        <w:r>
          <w:fldChar w:fldCharType="separate"/>
        </w:r>
        <w:r w:rsidR="001730E3" w:rsidRPr="001730E3">
          <w:rPr>
            <w:noProof/>
            <w:lang w:val="ja-JP"/>
          </w:rPr>
          <w:t>1</w:t>
        </w:r>
        <w:r>
          <w:fldChar w:fldCharType="end"/>
        </w:r>
      </w:p>
    </w:sdtContent>
  </w:sdt>
  <w:p w14:paraId="59E1EDA3" w14:textId="77777777" w:rsidR="00F53094" w:rsidRDefault="00F530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C08E2" w14:textId="77777777" w:rsidR="00B616B3" w:rsidRDefault="00B616B3" w:rsidP="004A4AC7">
      <w:r>
        <w:separator/>
      </w:r>
    </w:p>
  </w:footnote>
  <w:footnote w:type="continuationSeparator" w:id="0">
    <w:p w14:paraId="7355D9B4" w14:textId="77777777" w:rsidR="00B616B3" w:rsidRDefault="00B616B3"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62D85"/>
    <w:multiLevelType w:val="hybridMultilevel"/>
    <w:tmpl w:val="E89C474A"/>
    <w:lvl w:ilvl="0" w:tplc="17E29614">
      <w:start w:val="1"/>
      <w:numFmt w:val="decimalEnclosedParen"/>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CFB0C4D"/>
    <w:multiLevelType w:val="hybridMultilevel"/>
    <w:tmpl w:val="455AF6E4"/>
    <w:lvl w:ilvl="0" w:tplc="E2D6D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D0C7A0A"/>
    <w:multiLevelType w:val="hybridMultilevel"/>
    <w:tmpl w:val="C8ACF3AC"/>
    <w:lvl w:ilvl="0" w:tplc="728A8A8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markup="0"/>
  <w:trackRevisions/>
  <w:defaultTabStop w:val="840"/>
  <w:drawingGridHorizontalSpacing w:val="105"/>
  <w:displayHorizontalDrawingGridEvery w:val="0"/>
  <w:displayVerticalDrawingGridEvery w:val="2"/>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34614"/>
    <w:rsid w:val="00046DA8"/>
    <w:rsid w:val="000534DB"/>
    <w:rsid w:val="00053A61"/>
    <w:rsid w:val="00071D91"/>
    <w:rsid w:val="00085484"/>
    <w:rsid w:val="00096C57"/>
    <w:rsid w:val="000A4141"/>
    <w:rsid w:val="000C769B"/>
    <w:rsid w:val="00153E4B"/>
    <w:rsid w:val="001555FE"/>
    <w:rsid w:val="00161E8D"/>
    <w:rsid w:val="001730E3"/>
    <w:rsid w:val="00193ED7"/>
    <w:rsid w:val="00194A4F"/>
    <w:rsid w:val="00195B89"/>
    <w:rsid w:val="00203729"/>
    <w:rsid w:val="0021192E"/>
    <w:rsid w:val="00222AA9"/>
    <w:rsid w:val="00262289"/>
    <w:rsid w:val="00271BF6"/>
    <w:rsid w:val="00282C52"/>
    <w:rsid w:val="002C1F1C"/>
    <w:rsid w:val="002F356B"/>
    <w:rsid w:val="002F35DE"/>
    <w:rsid w:val="002F478B"/>
    <w:rsid w:val="00313449"/>
    <w:rsid w:val="00331FA2"/>
    <w:rsid w:val="00363463"/>
    <w:rsid w:val="003B22E9"/>
    <w:rsid w:val="003E4FCA"/>
    <w:rsid w:val="003E5323"/>
    <w:rsid w:val="003F425A"/>
    <w:rsid w:val="00405799"/>
    <w:rsid w:val="004152B5"/>
    <w:rsid w:val="0048520B"/>
    <w:rsid w:val="004A4AC7"/>
    <w:rsid w:val="00536B14"/>
    <w:rsid w:val="0054115F"/>
    <w:rsid w:val="00545A81"/>
    <w:rsid w:val="00577C73"/>
    <w:rsid w:val="00580AE5"/>
    <w:rsid w:val="005B32B7"/>
    <w:rsid w:val="005C302C"/>
    <w:rsid w:val="005C613F"/>
    <w:rsid w:val="005E6741"/>
    <w:rsid w:val="006054D1"/>
    <w:rsid w:val="006300F1"/>
    <w:rsid w:val="0063684A"/>
    <w:rsid w:val="0069181E"/>
    <w:rsid w:val="006C147C"/>
    <w:rsid w:val="007251E5"/>
    <w:rsid w:val="0073471F"/>
    <w:rsid w:val="00736397"/>
    <w:rsid w:val="00771526"/>
    <w:rsid w:val="007B4AD3"/>
    <w:rsid w:val="007C2EA8"/>
    <w:rsid w:val="007D5773"/>
    <w:rsid w:val="007F680C"/>
    <w:rsid w:val="0081535C"/>
    <w:rsid w:val="00815DC5"/>
    <w:rsid w:val="00832C56"/>
    <w:rsid w:val="0084291E"/>
    <w:rsid w:val="00881045"/>
    <w:rsid w:val="0088326B"/>
    <w:rsid w:val="008B2A9E"/>
    <w:rsid w:val="008B2DFE"/>
    <w:rsid w:val="008F3CDE"/>
    <w:rsid w:val="00957CC3"/>
    <w:rsid w:val="00986E6C"/>
    <w:rsid w:val="009C16D8"/>
    <w:rsid w:val="009D704B"/>
    <w:rsid w:val="009E1612"/>
    <w:rsid w:val="009F4BFE"/>
    <w:rsid w:val="00A467EA"/>
    <w:rsid w:val="00A61F44"/>
    <w:rsid w:val="00A832BD"/>
    <w:rsid w:val="00AE78D2"/>
    <w:rsid w:val="00B16E19"/>
    <w:rsid w:val="00B25A27"/>
    <w:rsid w:val="00B616B3"/>
    <w:rsid w:val="00B95A30"/>
    <w:rsid w:val="00BA08BF"/>
    <w:rsid w:val="00BC668E"/>
    <w:rsid w:val="00BD2980"/>
    <w:rsid w:val="00BD541B"/>
    <w:rsid w:val="00C605B6"/>
    <w:rsid w:val="00C84B77"/>
    <w:rsid w:val="00C84F06"/>
    <w:rsid w:val="00CA7165"/>
    <w:rsid w:val="00CC4FA5"/>
    <w:rsid w:val="00CD4F1A"/>
    <w:rsid w:val="00CE5E8C"/>
    <w:rsid w:val="00D0400C"/>
    <w:rsid w:val="00D13DAB"/>
    <w:rsid w:val="00D51FFA"/>
    <w:rsid w:val="00D559DE"/>
    <w:rsid w:val="00D6430E"/>
    <w:rsid w:val="00D85B1D"/>
    <w:rsid w:val="00DA1F0C"/>
    <w:rsid w:val="00DB567A"/>
    <w:rsid w:val="00DC45B3"/>
    <w:rsid w:val="00E0583D"/>
    <w:rsid w:val="00E57A42"/>
    <w:rsid w:val="00E62F3F"/>
    <w:rsid w:val="00E958D1"/>
    <w:rsid w:val="00EF122D"/>
    <w:rsid w:val="00F04439"/>
    <w:rsid w:val="00F06D29"/>
    <w:rsid w:val="00F1722C"/>
    <w:rsid w:val="00F370EA"/>
    <w:rsid w:val="00F53094"/>
    <w:rsid w:val="00F7243A"/>
    <w:rsid w:val="00F7400B"/>
    <w:rsid w:val="00F81729"/>
    <w:rsid w:val="00FA032B"/>
    <w:rsid w:val="00FB26A6"/>
    <w:rsid w:val="00FD3EDE"/>
    <w:rsid w:val="00FE5C0B"/>
    <w:rsid w:val="00FF2E9E"/>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CD5CF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BC668E"/>
  </w:style>
  <w:style w:type="paragraph" w:styleId="ab">
    <w:name w:val="List Paragraph"/>
    <w:basedOn w:val="a"/>
    <w:uiPriority w:val="34"/>
    <w:qFormat/>
    <w:rsid w:val="00F7243A"/>
    <w:pPr>
      <w:ind w:leftChars="400" w:left="840"/>
    </w:pPr>
  </w:style>
  <w:style w:type="character" w:styleId="ac">
    <w:name w:val="Hyperlink"/>
    <w:basedOn w:val="a0"/>
    <w:uiPriority w:val="99"/>
    <w:unhideWhenUsed/>
    <w:rsid w:val="000C76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43579">
      <w:bodyDiv w:val="1"/>
      <w:marLeft w:val="0"/>
      <w:marRight w:val="0"/>
      <w:marTop w:val="0"/>
      <w:marBottom w:val="0"/>
      <w:divBdr>
        <w:top w:val="none" w:sz="0" w:space="0" w:color="auto"/>
        <w:left w:val="none" w:sz="0" w:space="0" w:color="auto"/>
        <w:bottom w:val="none" w:sz="0" w:space="0" w:color="auto"/>
        <w:right w:val="none" w:sz="0" w:space="0" w:color="auto"/>
      </w:divBdr>
    </w:div>
    <w:div w:id="271473585">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753553610">
      <w:bodyDiv w:val="1"/>
      <w:marLeft w:val="0"/>
      <w:marRight w:val="0"/>
      <w:marTop w:val="0"/>
      <w:marBottom w:val="0"/>
      <w:divBdr>
        <w:top w:val="none" w:sz="0" w:space="0" w:color="auto"/>
        <w:left w:val="none" w:sz="0" w:space="0" w:color="auto"/>
        <w:bottom w:val="none" w:sz="0" w:space="0" w:color="auto"/>
        <w:right w:val="none" w:sz="0" w:space="0" w:color="auto"/>
      </w:divBdr>
    </w:div>
    <w:div w:id="1026101344">
      <w:bodyDiv w:val="1"/>
      <w:marLeft w:val="0"/>
      <w:marRight w:val="0"/>
      <w:marTop w:val="0"/>
      <w:marBottom w:val="0"/>
      <w:divBdr>
        <w:top w:val="none" w:sz="0" w:space="0" w:color="auto"/>
        <w:left w:val="none" w:sz="0" w:space="0" w:color="auto"/>
        <w:bottom w:val="none" w:sz="0" w:space="0" w:color="auto"/>
        <w:right w:val="none" w:sz="0" w:space="0" w:color="auto"/>
      </w:divBdr>
    </w:div>
    <w:div w:id="1230965302">
      <w:bodyDiv w:val="1"/>
      <w:marLeft w:val="0"/>
      <w:marRight w:val="0"/>
      <w:marTop w:val="0"/>
      <w:marBottom w:val="0"/>
      <w:divBdr>
        <w:top w:val="none" w:sz="0" w:space="0" w:color="auto"/>
        <w:left w:val="none" w:sz="0" w:space="0" w:color="auto"/>
        <w:bottom w:val="none" w:sz="0" w:space="0" w:color="auto"/>
        <w:right w:val="none" w:sz="0" w:space="0" w:color="auto"/>
      </w:divBdr>
    </w:div>
    <w:div w:id="1883859154">
      <w:bodyDiv w:val="1"/>
      <w:marLeft w:val="0"/>
      <w:marRight w:val="0"/>
      <w:marTop w:val="0"/>
      <w:marBottom w:val="0"/>
      <w:divBdr>
        <w:top w:val="none" w:sz="0" w:space="0" w:color="auto"/>
        <w:left w:val="none" w:sz="0" w:space="0" w:color="auto"/>
        <w:bottom w:val="none" w:sz="0" w:space="0" w:color="auto"/>
        <w:right w:val="none" w:sz="0" w:space="0" w:color="auto"/>
      </w:divBdr>
    </w:div>
    <w:div w:id="202613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2022-09-02T11:04:00Z</dcterms:created>
  <dcterms:modified xsi:type="dcterms:W3CDTF">2024-07-23T07:37:00Z</dcterms:modified>
</cp:coreProperties>
</file>